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2A" w:rsidRPr="007D290D" w:rsidRDefault="00B93E2A" w:rsidP="007573DA">
      <w:pPr>
        <w:widowControl w:val="0"/>
        <w:rPr>
          <w:rFonts w:ascii="Courier New" w:eastAsia="Batang" w:hAnsi="Courier New" w:cs="Courier New"/>
          <w:sz w:val="28"/>
          <w:szCs w:val="28"/>
          <w:lang w:val="uk-UA"/>
        </w:rPr>
      </w:pPr>
    </w:p>
    <w:p w:rsidR="00366EBF" w:rsidRPr="007D290D" w:rsidRDefault="000B6EF7" w:rsidP="007573DA">
      <w:pPr>
        <w:widowControl w:val="0"/>
        <w:rPr>
          <w:rFonts w:ascii="Courier New" w:eastAsia="Batang" w:hAnsi="Courier New" w:cs="Courier New"/>
          <w:sz w:val="28"/>
          <w:szCs w:val="28"/>
          <w:lang w:val="uk-UA"/>
        </w:rPr>
      </w:pPr>
      <w:r>
        <w:rPr>
          <w:rFonts w:ascii="Courier New" w:eastAsia="Batang" w:hAnsi="Courier New" w:cs="Courier New"/>
          <w:noProof/>
          <w:sz w:val="28"/>
          <w:szCs w:val="28"/>
          <w:lang w:val="uk-UA"/>
        </w:rPr>
        <w:pict>
          <v:group id="_x0000_s1069" style="position:absolute;margin-left:-18pt;margin-top:-15.5pt;width:513pt;height:126pt;z-index:251658240" coordorigin="774,356" coordsize="10260,21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0" type="#_x0000_t75" style="position:absolute;left:4989;top:356;width:1928;height:1688;mso-position-horizontal:center" wrapcoords="-167 0 -167 21409 21600 21409 21600 0 -167 0">
              <v:imagedata r:id="rId8" o:title="Rok1"/>
            </v:shape>
            <v:group id="_x0000_s1071" style="position:absolute;left:1657;top:635;width:8494;height:617" coordorigin="1657,1026" coordsize="8494,617">
              <v:group id="_x0000_s1072" style="position:absolute;left:1657;top:1271;width:8494;height:372" coordorigin="1657,1271" coordsize="8494,372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73" type="#_x0000_t136" style="position:absolute;left:1657;top:1271;width:2897;height:360" fillcolor="#005a00" strokecolor="#005a00" strokeweight=".5pt">
                  <v:shadow opacity="52429f"/>
                  <v:textpath style="font-family:&quot;Courier New&quot;;font-size:24pt;font-weight:bold;v-text-kern:t" trim="t" fitpath="t" string="„РОКАДА”"/>
                </v:shape>
                <v:shape id="_x0000_s1074" type="#_x0000_t136" style="position:absolute;left:7254;top:1283;width:2897;height:360" fillcolor="#005a00" strokecolor="#005a00" strokeweight=".5pt">
                  <v:shadow opacity="52429f"/>
                  <v:textpath style="font-family:&quot;Courier New&quot;;font-size:24pt;font-weight:bold;v-text-kern:t" trim="t" fitpath="t" string="„ROKADA”"/>
                </v:shape>
              </v:group>
              <v:group id="_x0000_s1075" style="position:absolute;left:1674;top:1026;width:8460;height:185" coordorigin="1674,1026" coordsize="8460,185">
                <v:shape id="_x0000_s1076" type="#_x0000_t136" style="position:absolute;left:1674;top:1031;width:2880;height:180" fillcolor="#005a00" strokecolor="#005a00">
                  <v:shadow opacity="52429f"/>
                  <v:textpath style="font-family:&quot;Courier New&quot;;font-size:12pt;v-text-kern:t;v-same-letter-heights:t" trim="t" fitpath="t" string="БЛАГОДІЙНИЙ ФОНД"/>
                </v:shape>
                <v:shape id="_x0000_s1077" type="#_x0000_t136" style="position:absolute;left:7254;top:1026;width:2880;height:180" fillcolor="#005a00" strokecolor="#005a00">
                  <v:shadow opacity="52429f"/>
                  <v:textpath style="font-family:&quot;Courier New&quot;;font-size:12pt;v-text-kern:t" trim="t" fitpath="t" string="CHARITABLE FOUNDATION"/>
                </v:shape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8" type="#_x0000_t202" style="position:absolute;left:774;top:1435;width:4140;height:721" filled="f" stroked="f">
              <v:textbox style="mso-next-textbox:#_x0000_s1078" inset="0,0,0,0">
                <w:txbxContent>
                  <w:p w:rsidR="00B3406D" w:rsidRPr="007C0C8A" w:rsidRDefault="00EB50C1" w:rsidP="00EB50C1">
                    <w:pPr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 xml:space="preserve"> </w:t>
                    </w:r>
                    <w:r w:rsidR="00B3406D"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 xml:space="preserve">А/с </w:t>
                    </w:r>
                    <w:r w:rsidR="00B3406D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>1</w:t>
                    </w:r>
                    <w:r w:rsidR="00B3406D" w:rsidRPr="00D2203E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</w:rPr>
                      <w:t>0</w:t>
                    </w:r>
                    <w:r w:rsidR="00B3406D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>8</w:t>
                    </w:r>
                    <w:r w:rsidR="00B3406D"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 xml:space="preserve">, Київ, </w:t>
                    </w:r>
                    <w:r w:rsidR="00B3406D" w:rsidRPr="00D2203E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>03065</w:t>
                    </w:r>
                    <w:r w:rsidR="00B3406D"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>, Україна</w:t>
                    </w:r>
                  </w:p>
                  <w:p w:rsidR="00B3406D" w:rsidRPr="00EB50C1" w:rsidRDefault="00B3406D" w:rsidP="00B3406D">
                    <w:pPr>
                      <w:ind w:firstLine="180"/>
                      <w:rPr>
                        <w:rFonts w:ascii="Courier New" w:hAnsi="Courier New" w:cs="Courier New"/>
                        <w:color w:val="005200"/>
                        <w:sz w:val="20"/>
                        <w:szCs w:val="20"/>
                        <w:lang w:val="uk-UA"/>
                      </w:rPr>
                    </w:pPr>
                    <w:proofErr w:type="spellStart"/>
                    <w:r w:rsidRPr="00EB50C1">
                      <w:rPr>
                        <w:rFonts w:ascii="Courier New" w:hAnsi="Courier New" w:cs="Courier New"/>
                        <w:color w:val="005200"/>
                        <w:sz w:val="20"/>
                        <w:szCs w:val="20"/>
                        <w:lang w:val="uk-UA"/>
                      </w:rPr>
                      <w:t>Тел</w:t>
                    </w:r>
                    <w:proofErr w:type="spellEnd"/>
                    <w:r w:rsidRPr="00EB50C1">
                      <w:rPr>
                        <w:rFonts w:ascii="Courier New" w:hAnsi="Courier New" w:cs="Courier New"/>
                        <w:color w:val="005200"/>
                        <w:sz w:val="20"/>
                        <w:szCs w:val="20"/>
                        <w:lang w:val="uk-UA"/>
                      </w:rPr>
                      <w:t>.</w:t>
                    </w:r>
                    <w:r w:rsidRPr="00EB50C1">
                      <w:rPr>
                        <w:rFonts w:ascii="Courier New" w:hAnsi="Courier New" w:cs="Courier New"/>
                        <w:color w:val="005200"/>
                        <w:sz w:val="20"/>
                        <w:szCs w:val="20"/>
                      </w:rPr>
                      <w:t>:</w:t>
                    </w:r>
                    <w:r w:rsidRPr="00EB50C1">
                      <w:rPr>
                        <w:rFonts w:ascii="Courier New" w:hAnsi="Courier New" w:cs="Courier New"/>
                        <w:color w:val="005200"/>
                        <w:sz w:val="20"/>
                        <w:szCs w:val="20"/>
                        <w:lang w:val="uk-UA"/>
                      </w:rPr>
                      <w:t>+38.044.501.5696</w:t>
                    </w:r>
                  </w:p>
                  <w:p w:rsidR="00B3406D" w:rsidRPr="004F7016" w:rsidRDefault="00B3406D" w:rsidP="00B3406D">
                    <w:pPr>
                      <w:jc w:val="center"/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</w:rPr>
                    </w:pPr>
                  </w:p>
                  <w:p w:rsidR="008841C2" w:rsidRPr="004F7016" w:rsidRDefault="008841C2" w:rsidP="008841C2">
                    <w:pPr>
                      <w:jc w:val="center"/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79" type="#_x0000_t202" style="position:absolute;left:6894;top:1435;width:4140;height:721" filled="f" stroked="f">
              <v:textbox style="mso-next-textbox:#_x0000_s1079" inset="0,0,0,0">
                <w:txbxContent>
                  <w:p w:rsidR="008841C2" w:rsidRPr="007C0C8A" w:rsidRDefault="008841C2" w:rsidP="008841C2">
                    <w:pPr>
                      <w:jc w:val="center"/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</w:pPr>
                    <w:proofErr w:type="spellStart"/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P.O.box</w:t>
                    </w:r>
                    <w:proofErr w:type="spellEnd"/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 xml:space="preserve"> </w:t>
                    </w:r>
                    <w:r w:rsidR="00B3406D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108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 xml:space="preserve">, 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Kiev</w:t>
                    </w:r>
                    <w:r w:rsidR="00EB50C1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 xml:space="preserve">, </w:t>
                    </w:r>
                    <w:r w:rsidR="00B3406D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03065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 xml:space="preserve">, 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Ukraine</w:t>
                    </w:r>
                  </w:p>
                  <w:p w:rsidR="008841C2" w:rsidRPr="008841C2" w:rsidRDefault="008841C2" w:rsidP="008841C2">
                    <w:pPr>
                      <w:jc w:val="center"/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</w:pP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Tel</w:t>
                    </w:r>
                    <w:r w:rsidRPr="00D77254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.</w:t>
                    </w:r>
                    <w:r w:rsidRPr="008841C2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: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>+38.044.</w:t>
                    </w:r>
                    <w:r w:rsidRPr="00D77254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501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>.</w:t>
                    </w:r>
                    <w:r w:rsidRPr="00D77254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5696</w:t>
                    </w:r>
                  </w:p>
                  <w:p w:rsidR="008841C2" w:rsidRPr="00D77254" w:rsidRDefault="008841C2" w:rsidP="008841C2">
                    <w:pPr>
                      <w:jc w:val="center"/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  <v:line id="_x0000_s1080" style="position:absolute" from="1134,2516" to="10854,2516" strokecolor="#005a00" strokeweight="4.5pt">
              <v:stroke linestyle="thinThick"/>
            </v:line>
            <v:shape id="_x0000_s1081" type="#_x0000_t202" style="position:absolute;left:1134;top:2156;width:9720;height:255" filled="f" stroked="f">
              <v:textbox style="mso-next-textbox:#_x0000_s1081" inset="0,0,0,0">
                <w:txbxContent>
                  <w:p w:rsidR="008841C2" w:rsidRPr="007C0C8A" w:rsidRDefault="008841C2" w:rsidP="008841C2">
                    <w:pPr>
                      <w:jc w:val="center"/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proofErr w:type="gramStart"/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e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uk-UA"/>
                      </w:rPr>
                      <w:t>-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mail</w:t>
                    </w:r>
                    <w:proofErr w:type="gramEnd"/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GB"/>
                      </w:rPr>
                      <w:t xml:space="preserve">: 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office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GB"/>
                      </w:rPr>
                      <w:t>@</w:t>
                    </w:r>
                    <w:proofErr w:type="spellStart"/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rokada</w:t>
                    </w:r>
                    <w:proofErr w:type="spellEnd"/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GB"/>
                      </w:rPr>
                      <w:t>.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org</w:t>
                    </w:r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GB"/>
                      </w:rPr>
                      <w:t>.</w:t>
                    </w:r>
                    <w:proofErr w:type="spellStart"/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>ua</w:t>
                    </w:r>
                    <w:proofErr w:type="spellEnd"/>
                    <w:r w:rsidRPr="007C0C8A">
                      <w:rPr>
                        <w:rFonts w:ascii="Courier New" w:hAnsi="Courier New" w:cs="Courier New"/>
                        <w:b/>
                        <w:color w:val="005200"/>
                        <w:sz w:val="20"/>
                        <w:szCs w:val="20"/>
                        <w:lang w:val="en-US"/>
                      </w:rPr>
                      <w:t xml:space="preserve"> ~ http://rokada.org.ua</w:t>
                    </w:r>
                  </w:p>
                </w:txbxContent>
              </v:textbox>
            </v:shape>
          </v:group>
        </w:pict>
      </w:r>
    </w:p>
    <w:p w:rsidR="00366EBF" w:rsidRPr="007D290D" w:rsidRDefault="00366EBF" w:rsidP="007573DA">
      <w:pPr>
        <w:widowControl w:val="0"/>
        <w:rPr>
          <w:rFonts w:ascii="Courier New" w:eastAsia="Batang" w:hAnsi="Courier New" w:cs="Courier New"/>
          <w:sz w:val="28"/>
          <w:szCs w:val="28"/>
          <w:lang w:val="uk-UA"/>
        </w:rPr>
      </w:pPr>
    </w:p>
    <w:p w:rsidR="001E6083" w:rsidRPr="007D290D" w:rsidRDefault="001E6083" w:rsidP="007573DA">
      <w:pPr>
        <w:widowControl w:val="0"/>
        <w:rPr>
          <w:rFonts w:ascii="Courier New" w:eastAsia="Batang" w:hAnsi="Courier New" w:cs="Courier New"/>
          <w:sz w:val="28"/>
          <w:szCs w:val="28"/>
          <w:lang w:val="uk-UA"/>
        </w:rPr>
      </w:pPr>
    </w:p>
    <w:p w:rsidR="008841C2" w:rsidRPr="007D290D" w:rsidRDefault="008841C2" w:rsidP="007573DA">
      <w:pPr>
        <w:widowControl w:val="0"/>
        <w:rPr>
          <w:rFonts w:ascii="Courier New" w:eastAsia="Batang" w:hAnsi="Courier New" w:cs="Courier New"/>
          <w:sz w:val="28"/>
          <w:szCs w:val="28"/>
          <w:lang w:val="uk-UA"/>
        </w:rPr>
      </w:pPr>
    </w:p>
    <w:p w:rsidR="008841C2" w:rsidRPr="007D290D" w:rsidRDefault="008841C2" w:rsidP="007573DA">
      <w:pPr>
        <w:widowControl w:val="0"/>
        <w:rPr>
          <w:rFonts w:ascii="Courier New" w:eastAsia="Batang" w:hAnsi="Courier New" w:cs="Courier New"/>
          <w:sz w:val="28"/>
          <w:szCs w:val="28"/>
          <w:lang w:val="uk-UA"/>
        </w:rPr>
      </w:pPr>
    </w:p>
    <w:p w:rsidR="008841C2" w:rsidRPr="007D290D" w:rsidRDefault="008841C2" w:rsidP="007573DA">
      <w:pPr>
        <w:widowControl w:val="0"/>
        <w:rPr>
          <w:rFonts w:ascii="Courier New" w:eastAsia="Batang" w:hAnsi="Courier New" w:cs="Courier New"/>
          <w:sz w:val="28"/>
          <w:szCs w:val="28"/>
          <w:lang w:val="uk-UA"/>
        </w:rPr>
      </w:pPr>
    </w:p>
    <w:p w:rsidR="008841C2" w:rsidRPr="007D290D" w:rsidRDefault="008841C2" w:rsidP="007573DA">
      <w:pPr>
        <w:widowControl w:val="0"/>
        <w:rPr>
          <w:rFonts w:ascii="Courier New" w:eastAsia="Batang" w:hAnsi="Courier New" w:cs="Courier New"/>
          <w:sz w:val="28"/>
          <w:szCs w:val="28"/>
          <w:lang w:val="uk-UA"/>
        </w:rPr>
      </w:pPr>
    </w:p>
    <w:p w:rsidR="001E6083" w:rsidRPr="007D290D" w:rsidRDefault="001E6083" w:rsidP="007573DA">
      <w:pPr>
        <w:widowControl w:val="0"/>
        <w:rPr>
          <w:rFonts w:asciiTheme="minorHAnsi" w:eastAsia="Batang" w:hAnsiTheme="minorHAnsi" w:cs="Courier New"/>
          <w:sz w:val="22"/>
          <w:szCs w:val="22"/>
          <w:lang w:val="uk-UA"/>
        </w:rPr>
      </w:pPr>
    </w:p>
    <w:p w:rsidR="008841C2" w:rsidRPr="00B8054A" w:rsidRDefault="008841C2" w:rsidP="007573DA">
      <w:pPr>
        <w:widowControl w:val="0"/>
        <w:spacing w:line="360" w:lineRule="auto"/>
        <w:jc w:val="right"/>
        <w:rPr>
          <w:rFonts w:asciiTheme="minorHAnsi" w:hAnsiTheme="minorHAnsi"/>
          <w:b/>
          <w:shd w:val="clear" w:color="auto" w:fill="FFFFFF"/>
        </w:rPr>
      </w:pPr>
      <w:r w:rsidRPr="007D290D">
        <w:rPr>
          <w:rFonts w:asciiTheme="minorHAnsi" w:hAnsiTheme="minorHAnsi"/>
          <w:b/>
          <w:shd w:val="clear" w:color="auto" w:fill="FFFFFF"/>
          <w:lang w:val="uk-UA"/>
        </w:rPr>
        <w:t xml:space="preserve">ДАТА: </w:t>
      </w:r>
      <w:r w:rsidR="003E3EB7" w:rsidRPr="003E3EB7">
        <w:rPr>
          <w:rFonts w:asciiTheme="minorHAnsi" w:hAnsiTheme="minorHAnsi"/>
          <w:b/>
          <w:shd w:val="clear" w:color="auto" w:fill="FFFFFF"/>
          <w:lang w:val="en-US"/>
        </w:rPr>
        <w:t>30</w:t>
      </w:r>
      <w:r w:rsidR="00B3406D">
        <w:rPr>
          <w:rFonts w:asciiTheme="minorHAnsi" w:hAnsiTheme="minorHAnsi"/>
          <w:b/>
          <w:shd w:val="clear" w:color="auto" w:fill="FFFFFF"/>
          <w:lang w:val="uk-UA"/>
        </w:rPr>
        <w:t>.</w:t>
      </w:r>
      <w:r w:rsidR="00340CC4">
        <w:rPr>
          <w:rFonts w:asciiTheme="minorHAnsi" w:hAnsiTheme="minorHAnsi"/>
          <w:b/>
          <w:shd w:val="clear" w:color="auto" w:fill="FFFFFF"/>
          <w:lang w:val="uk-UA"/>
        </w:rPr>
        <w:t>12</w:t>
      </w:r>
      <w:r w:rsidR="004F7016">
        <w:rPr>
          <w:rFonts w:asciiTheme="minorHAnsi" w:hAnsiTheme="minorHAnsi"/>
          <w:b/>
          <w:shd w:val="clear" w:color="auto" w:fill="FFFFFF"/>
          <w:lang w:val="uk-UA"/>
        </w:rPr>
        <w:t>.20</w:t>
      </w:r>
      <w:r w:rsidR="004F7016" w:rsidRPr="00B8054A">
        <w:rPr>
          <w:rFonts w:asciiTheme="minorHAnsi" w:hAnsiTheme="minorHAnsi"/>
          <w:b/>
          <w:shd w:val="clear" w:color="auto" w:fill="FFFFFF"/>
        </w:rPr>
        <w:t>21</w:t>
      </w:r>
    </w:p>
    <w:p w:rsidR="008841C2" w:rsidRPr="007D290D" w:rsidRDefault="008841C2" w:rsidP="007573DA">
      <w:pPr>
        <w:widowControl w:val="0"/>
        <w:spacing w:line="360" w:lineRule="auto"/>
        <w:jc w:val="center"/>
        <w:rPr>
          <w:rFonts w:asciiTheme="minorHAnsi" w:hAnsiTheme="minorHAnsi"/>
          <w:b/>
          <w:shd w:val="clear" w:color="auto" w:fill="FFFFFF"/>
          <w:lang w:val="uk-UA"/>
        </w:rPr>
      </w:pPr>
      <w:r w:rsidRPr="007D290D">
        <w:rPr>
          <w:rFonts w:asciiTheme="minorHAnsi" w:hAnsiTheme="minorHAnsi"/>
          <w:b/>
          <w:shd w:val="clear" w:color="auto" w:fill="FFFFFF"/>
          <w:lang w:val="uk-UA"/>
        </w:rPr>
        <w:t xml:space="preserve">ЗАПРОШЕННЯ НА УЧАСТЬ У </w:t>
      </w:r>
      <w:r w:rsidR="001C087F" w:rsidRPr="007D290D">
        <w:rPr>
          <w:rFonts w:asciiTheme="minorHAnsi" w:hAnsiTheme="minorHAnsi"/>
          <w:b/>
          <w:shd w:val="clear" w:color="auto" w:fill="FFFFFF"/>
          <w:lang w:val="uk-UA"/>
        </w:rPr>
        <w:t>ТЕНДЕРІ</w:t>
      </w:r>
      <w:r w:rsidR="00224A0E">
        <w:rPr>
          <w:rFonts w:asciiTheme="minorHAnsi" w:hAnsiTheme="minorHAnsi"/>
          <w:b/>
          <w:shd w:val="clear" w:color="auto" w:fill="FFFFFF"/>
          <w:lang w:val="uk-UA"/>
        </w:rPr>
        <w:t xml:space="preserve"> RFP </w:t>
      </w:r>
      <w:r w:rsidR="00AC47D0">
        <w:rPr>
          <w:rFonts w:asciiTheme="minorHAnsi" w:hAnsiTheme="minorHAnsi"/>
          <w:b/>
          <w:shd w:val="clear" w:color="auto" w:fill="FFFFFF"/>
          <w:lang w:val="uk-UA"/>
        </w:rPr>
        <w:t>01</w:t>
      </w:r>
      <w:r w:rsidR="00B8054A">
        <w:rPr>
          <w:rFonts w:asciiTheme="minorHAnsi" w:hAnsiTheme="minorHAnsi"/>
          <w:b/>
          <w:shd w:val="clear" w:color="auto" w:fill="FFFFFF"/>
          <w:lang w:val="uk-UA"/>
        </w:rPr>
        <w:t>_</w:t>
      </w:r>
      <w:r w:rsidR="00AC47D0">
        <w:rPr>
          <w:rFonts w:asciiTheme="minorHAnsi" w:hAnsiTheme="minorHAnsi"/>
          <w:b/>
          <w:shd w:val="clear" w:color="auto" w:fill="FFFFFF"/>
          <w:lang w:val="uk-UA"/>
        </w:rPr>
        <w:t>02</w:t>
      </w:r>
      <w:r w:rsidR="00DD6D77">
        <w:rPr>
          <w:rFonts w:asciiTheme="minorHAnsi" w:hAnsiTheme="minorHAnsi"/>
          <w:b/>
          <w:shd w:val="clear" w:color="auto" w:fill="FFFFFF"/>
          <w:lang w:val="uk-UA"/>
        </w:rPr>
        <w:t>.</w:t>
      </w:r>
      <w:r w:rsidR="00B8054A">
        <w:rPr>
          <w:rFonts w:asciiTheme="minorHAnsi" w:hAnsiTheme="minorHAnsi"/>
          <w:b/>
          <w:shd w:val="clear" w:color="auto" w:fill="FFFFFF"/>
          <w:lang w:val="uk-UA"/>
        </w:rPr>
        <w:t>22</w:t>
      </w:r>
    </w:p>
    <w:p w:rsidR="008841C2" w:rsidRPr="007D290D" w:rsidRDefault="008841C2" w:rsidP="007573DA">
      <w:pPr>
        <w:widowControl w:val="0"/>
        <w:jc w:val="center"/>
        <w:rPr>
          <w:rFonts w:asciiTheme="minorHAnsi" w:hAnsiTheme="minorHAnsi"/>
          <w:b/>
          <w:shd w:val="clear" w:color="auto" w:fill="FFFFFF"/>
          <w:lang w:val="uk-UA"/>
        </w:rPr>
      </w:pPr>
      <w:r w:rsidRPr="007D290D">
        <w:rPr>
          <w:rFonts w:asciiTheme="minorHAnsi" w:hAnsiTheme="minorHAnsi"/>
          <w:b/>
          <w:shd w:val="clear" w:color="auto" w:fill="FFFFFF"/>
          <w:lang w:val="uk-UA"/>
        </w:rPr>
        <w:t xml:space="preserve">на укладання </w:t>
      </w:r>
      <w:r w:rsidR="00DD6D77">
        <w:rPr>
          <w:rFonts w:asciiTheme="minorHAnsi" w:hAnsiTheme="minorHAnsi"/>
          <w:b/>
          <w:shd w:val="clear" w:color="auto" w:fill="FFFFFF"/>
          <w:lang w:val="uk-UA"/>
        </w:rPr>
        <w:t>Д</w:t>
      </w:r>
      <w:r w:rsidRPr="007D290D">
        <w:rPr>
          <w:rFonts w:asciiTheme="minorHAnsi" w:hAnsiTheme="minorHAnsi"/>
          <w:b/>
          <w:shd w:val="clear" w:color="auto" w:fill="FFFFFF"/>
          <w:lang w:val="uk-UA"/>
        </w:rPr>
        <w:t xml:space="preserve">оговору </w:t>
      </w:r>
    </w:p>
    <w:p w:rsidR="00D658D0" w:rsidRPr="00D658D0" w:rsidRDefault="00D658D0" w:rsidP="00D658D0">
      <w:pPr>
        <w:widowControl w:val="0"/>
        <w:tabs>
          <w:tab w:val="left" w:pos="7655"/>
        </w:tabs>
        <w:jc w:val="center"/>
        <w:rPr>
          <w:rFonts w:asciiTheme="minorHAnsi" w:hAnsiTheme="minorHAnsi"/>
          <w:b/>
          <w:shd w:val="clear" w:color="auto" w:fill="FFFFFF"/>
          <w:lang w:val="uk-UA"/>
        </w:rPr>
      </w:pPr>
      <w:r w:rsidRPr="00D658D0">
        <w:rPr>
          <w:rFonts w:asciiTheme="minorHAnsi" w:hAnsiTheme="minorHAnsi"/>
          <w:b/>
          <w:shd w:val="clear" w:color="auto" w:fill="FFFFFF"/>
          <w:lang w:val="uk-UA"/>
        </w:rPr>
        <w:t xml:space="preserve">НА НАДАННЯ ПОСЛУГ З ВИКЛАДАННЯ МОВНИХ КУРСІВ НАБУВАЧАМ БЛАГОДІЙНОЇ ДОПОМОГИ </w:t>
      </w:r>
    </w:p>
    <w:p w:rsidR="008841C2" w:rsidRPr="007D290D" w:rsidRDefault="00D658D0" w:rsidP="00D658D0">
      <w:pPr>
        <w:widowControl w:val="0"/>
        <w:tabs>
          <w:tab w:val="left" w:pos="7655"/>
        </w:tabs>
        <w:jc w:val="center"/>
        <w:rPr>
          <w:rFonts w:asciiTheme="minorHAnsi" w:hAnsiTheme="minorHAnsi"/>
          <w:b/>
          <w:shd w:val="clear" w:color="auto" w:fill="FFFFFF"/>
          <w:lang w:val="uk-UA"/>
        </w:rPr>
      </w:pPr>
      <w:r w:rsidRPr="00D658D0">
        <w:rPr>
          <w:rFonts w:asciiTheme="minorHAnsi" w:hAnsiTheme="minorHAnsi"/>
          <w:b/>
          <w:shd w:val="clear" w:color="auto" w:fill="FFFFFF"/>
        </w:rPr>
        <w:t xml:space="preserve"> БО "БЛАГОДІЙНИЙ ФОНД</w:t>
      </w:r>
      <w:r>
        <w:rPr>
          <w:rFonts w:asciiTheme="minorHAnsi" w:hAnsiTheme="minorHAnsi"/>
          <w:b/>
          <w:shd w:val="clear" w:color="auto" w:fill="FFFFFF"/>
        </w:rPr>
        <w:t xml:space="preserve"> </w:t>
      </w:r>
      <w:r w:rsidRPr="00D658D0">
        <w:rPr>
          <w:rFonts w:asciiTheme="minorHAnsi" w:hAnsiTheme="minorHAnsi"/>
          <w:b/>
          <w:shd w:val="clear" w:color="auto" w:fill="FFFFFF"/>
        </w:rPr>
        <w:t>"РОКАДА"</w:t>
      </w:r>
    </w:p>
    <w:p w:rsidR="008841C2" w:rsidRPr="007D290D" w:rsidRDefault="008841C2" w:rsidP="007573DA">
      <w:pPr>
        <w:widowControl w:val="0"/>
        <w:tabs>
          <w:tab w:val="left" w:pos="7655"/>
        </w:tabs>
        <w:jc w:val="center"/>
        <w:rPr>
          <w:rFonts w:asciiTheme="minorHAnsi" w:hAnsiTheme="minorHAnsi"/>
          <w:b/>
          <w:shd w:val="clear" w:color="auto" w:fill="FFFFFF"/>
          <w:lang w:val="uk-UA"/>
        </w:rPr>
      </w:pPr>
    </w:p>
    <w:p w:rsidR="008841C2" w:rsidRPr="007D290D" w:rsidRDefault="008841C2" w:rsidP="007573DA">
      <w:pPr>
        <w:widowControl w:val="0"/>
        <w:spacing w:line="360" w:lineRule="auto"/>
        <w:jc w:val="center"/>
        <w:rPr>
          <w:rFonts w:asciiTheme="minorHAnsi" w:hAnsiTheme="minorHAnsi"/>
          <w:b/>
          <w:lang w:val="uk-UA"/>
        </w:rPr>
      </w:pPr>
      <w:r w:rsidRPr="007D290D">
        <w:rPr>
          <w:rFonts w:asciiTheme="minorHAnsi" w:hAnsiTheme="minorHAnsi"/>
          <w:b/>
          <w:i/>
          <w:lang w:val="uk-UA"/>
        </w:rPr>
        <w:t xml:space="preserve">ДАТА І ЧАС ЗАКІНЧЕННЯ ПРИЙНЯТТЯ ПРОПОЗИЦІЙ: </w:t>
      </w:r>
      <w:r w:rsidR="00D405D7" w:rsidRPr="00D405D7">
        <w:rPr>
          <w:rFonts w:asciiTheme="minorHAnsi" w:hAnsiTheme="minorHAnsi"/>
          <w:b/>
          <w:i/>
          <w:u w:val="single"/>
        </w:rPr>
        <w:t>3</w:t>
      </w:r>
      <w:r w:rsidR="00F14EAB" w:rsidRPr="00D405D7">
        <w:rPr>
          <w:rFonts w:asciiTheme="minorHAnsi" w:hAnsiTheme="minorHAnsi"/>
          <w:b/>
          <w:i/>
          <w:u w:val="single"/>
          <w:lang w:val="uk-UA"/>
        </w:rPr>
        <w:t>0</w:t>
      </w:r>
      <w:r w:rsidRPr="00D405D7">
        <w:rPr>
          <w:rFonts w:asciiTheme="minorHAnsi" w:hAnsiTheme="minorHAnsi"/>
          <w:b/>
          <w:i/>
          <w:u w:val="single"/>
          <w:lang w:val="uk-UA"/>
        </w:rPr>
        <w:t>.</w:t>
      </w:r>
      <w:r w:rsidR="00B3406D" w:rsidRPr="00D405D7">
        <w:rPr>
          <w:rFonts w:asciiTheme="minorHAnsi" w:hAnsiTheme="minorHAnsi"/>
          <w:b/>
          <w:i/>
          <w:u w:val="single"/>
          <w:lang w:val="uk-UA"/>
        </w:rPr>
        <w:t>0</w:t>
      </w:r>
      <w:r w:rsidR="00D405D7" w:rsidRPr="00D405D7">
        <w:rPr>
          <w:rFonts w:asciiTheme="minorHAnsi" w:hAnsiTheme="minorHAnsi"/>
          <w:b/>
          <w:i/>
          <w:u w:val="single"/>
        </w:rPr>
        <w:t>1</w:t>
      </w:r>
      <w:r w:rsidRPr="00D405D7">
        <w:rPr>
          <w:rFonts w:asciiTheme="minorHAnsi" w:hAnsiTheme="minorHAnsi"/>
          <w:b/>
          <w:i/>
          <w:u w:val="single"/>
          <w:lang w:val="uk-UA"/>
        </w:rPr>
        <w:t>.20</w:t>
      </w:r>
      <w:r w:rsidR="00A059DE" w:rsidRPr="00D405D7">
        <w:rPr>
          <w:rFonts w:asciiTheme="minorHAnsi" w:hAnsiTheme="minorHAnsi"/>
          <w:b/>
          <w:i/>
          <w:u w:val="single"/>
          <w:lang w:val="uk-UA"/>
        </w:rPr>
        <w:t>2</w:t>
      </w:r>
      <w:r w:rsidR="00B74096" w:rsidRPr="00D405D7">
        <w:rPr>
          <w:rFonts w:asciiTheme="minorHAnsi" w:hAnsiTheme="minorHAnsi"/>
          <w:b/>
          <w:i/>
          <w:u w:val="single"/>
          <w:lang w:val="uk-UA"/>
        </w:rPr>
        <w:t>2</w:t>
      </w:r>
      <w:r w:rsidRPr="00D405D7">
        <w:rPr>
          <w:rFonts w:asciiTheme="minorHAnsi" w:hAnsiTheme="minorHAnsi"/>
          <w:b/>
          <w:i/>
          <w:u w:val="single"/>
          <w:lang w:val="uk-UA"/>
        </w:rPr>
        <w:t xml:space="preserve"> – </w:t>
      </w:r>
      <w:r w:rsidR="00B3406D" w:rsidRPr="00D405D7">
        <w:rPr>
          <w:rFonts w:asciiTheme="minorHAnsi" w:hAnsiTheme="minorHAnsi"/>
          <w:b/>
          <w:u w:val="single"/>
        </w:rPr>
        <w:t>2</w:t>
      </w:r>
      <w:r w:rsidR="00B3406D" w:rsidRPr="00385D62">
        <w:rPr>
          <w:rFonts w:asciiTheme="minorHAnsi" w:hAnsiTheme="minorHAnsi"/>
          <w:b/>
          <w:u w:val="single"/>
        </w:rPr>
        <w:t>3</w:t>
      </w:r>
      <w:r w:rsidRPr="00385D62">
        <w:rPr>
          <w:rFonts w:asciiTheme="minorHAnsi" w:hAnsiTheme="minorHAnsi"/>
          <w:b/>
          <w:u w:val="single"/>
          <w:lang w:val="uk-UA"/>
        </w:rPr>
        <w:t>:</w:t>
      </w:r>
      <w:r w:rsidR="00B3406D" w:rsidRPr="00385D62">
        <w:rPr>
          <w:rFonts w:asciiTheme="minorHAnsi" w:hAnsiTheme="minorHAnsi"/>
          <w:b/>
          <w:u w:val="single"/>
        </w:rPr>
        <w:t>29</w:t>
      </w:r>
      <w:r w:rsidRPr="00385D62">
        <w:rPr>
          <w:rFonts w:asciiTheme="minorHAnsi" w:hAnsiTheme="minorHAnsi"/>
          <w:b/>
          <w:u w:val="single"/>
          <w:lang w:val="uk-UA"/>
        </w:rPr>
        <w:t xml:space="preserve"> UTC+2</w:t>
      </w:r>
    </w:p>
    <w:p w:rsidR="008841C2" w:rsidRPr="007D290D" w:rsidRDefault="008841C2" w:rsidP="007573DA">
      <w:pPr>
        <w:widowControl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7D290D">
        <w:rPr>
          <w:rFonts w:asciiTheme="minorHAnsi" w:hAnsiTheme="minorHAnsi"/>
          <w:b/>
          <w:sz w:val="22"/>
          <w:szCs w:val="22"/>
          <w:lang w:val="uk-UA"/>
        </w:rPr>
        <w:t>____________________________________________________________________________________</w:t>
      </w:r>
    </w:p>
    <w:p w:rsidR="00E44E97" w:rsidRDefault="00E44E97" w:rsidP="00A059DE">
      <w:pPr>
        <w:widowControl w:val="0"/>
        <w:jc w:val="both"/>
        <w:rPr>
          <w:rFonts w:asciiTheme="minorHAnsi" w:hAnsiTheme="minorHAnsi"/>
          <w:b/>
          <w:u w:val="single"/>
          <w:lang w:val="uk-UA"/>
        </w:rPr>
      </w:pPr>
    </w:p>
    <w:p w:rsidR="008841C2" w:rsidRPr="00D405D7" w:rsidRDefault="008841C2" w:rsidP="007573DA">
      <w:pPr>
        <w:widowControl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7D290D">
        <w:rPr>
          <w:rFonts w:asciiTheme="minorHAnsi" w:hAnsiTheme="minorHAnsi"/>
          <w:b/>
          <w:sz w:val="22"/>
          <w:szCs w:val="22"/>
          <w:shd w:val="clear" w:color="auto" w:fill="FFFFFF"/>
          <w:lang w:val="uk-UA"/>
        </w:rPr>
        <w:t xml:space="preserve">БО «БЛАГОДІЙНИЙ ФОНД «РОКАДА» </w:t>
      </w:r>
      <w:r w:rsidRPr="007D290D">
        <w:rPr>
          <w:rFonts w:asciiTheme="minorHAnsi" w:hAnsiTheme="minorHAnsi"/>
          <w:sz w:val="22"/>
          <w:szCs w:val="22"/>
          <w:lang w:val="uk-UA"/>
        </w:rPr>
        <w:t xml:space="preserve">БО «БФ «РОКАДА» (надалі – </w:t>
      </w:r>
      <w:r w:rsidRPr="007D290D">
        <w:rPr>
          <w:rFonts w:asciiTheme="minorHAnsi" w:hAnsiTheme="minorHAnsi"/>
          <w:b/>
          <w:sz w:val="22"/>
          <w:szCs w:val="22"/>
          <w:lang w:val="uk-UA"/>
        </w:rPr>
        <w:t>Фонд</w:t>
      </w:r>
      <w:r w:rsidRPr="007D290D">
        <w:rPr>
          <w:rFonts w:asciiTheme="minorHAnsi" w:hAnsiTheme="minorHAnsi"/>
          <w:sz w:val="22"/>
          <w:szCs w:val="22"/>
          <w:lang w:val="uk-UA"/>
        </w:rPr>
        <w:t xml:space="preserve">) запрошує </w:t>
      </w:r>
      <w:r w:rsidR="00146590" w:rsidRPr="00146590">
        <w:rPr>
          <w:rFonts w:asciiTheme="minorHAnsi" w:hAnsiTheme="minorHAnsi"/>
          <w:sz w:val="22"/>
          <w:szCs w:val="22"/>
          <w:lang w:val="uk-UA"/>
        </w:rPr>
        <w:t>кваліфікованих виконавців, що надають послуги з викладання курсів української мови, подати свої пропозиції на надання послуг з викладання</w:t>
      </w:r>
      <w:r w:rsidR="002D6D5A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2D6D5A" w:rsidRPr="002D6D5A">
        <w:rPr>
          <w:rFonts w:asciiTheme="minorHAnsi" w:hAnsiTheme="minorHAnsi"/>
          <w:b/>
          <w:sz w:val="22"/>
          <w:szCs w:val="22"/>
          <w:lang w:val="uk-UA"/>
        </w:rPr>
        <w:t>мовних</w:t>
      </w:r>
      <w:r w:rsidR="00146590" w:rsidRPr="002D6D5A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146590" w:rsidRPr="00146590">
        <w:rPr>
          <w:rFonts w:asciiTheme="minorHAnsi" w:hAnsiTheme="minorHAnsi"/>
          <w:b/>
          <w:sz w:val="22"/>
          <w:szCs w:val="22"/>
          <w:lang w:val="uk-UA"/>
        </w:rPr>
        <w:t>курсів  для набувачів благодійної допомоги Фонду (рівень А1 та А2)</w:t>
      </w:r>
      <w:r w:rsidR="00146590" w:rsidRPr="00146590">
        <w:rPr>
          <w:rFonts w:asciiTheme="minorHAnsi" w:hAnsiTheme="minorHAnsi"/>
          <w:sz w:val="22"/>
          <w:szCs w:val="22"/>
          <w:lang w:val="uk-UA"/>
        </w:rPr>
        <w:t xml:space="preserve"> (надалі – </w:t>
      </w:r>
      <w:r w:rsidR="00146590" w:rsidRPr="00146590">
        <w:rPr>
          <w:rFonts w:asciiTheme="minorHAnsi" w:hAnsiTheme="minorHAnsi"/>
          <w:b/>
          <w:sz w:val="22"/>
          <w:szCs w:val="22"/>
          <w:lang w:val="uk-UA"/>
        </w:rPr>
        <w:t>Послуги</w:t>
      </w:r>
      <w:r w:rsidR="00146590" w:rsidRPr="00146590">
        <w:rPr>
          <w:rFonts w:asciiTheme="minorHAnsi" w:hAnsiTheme="minorHAnsi"/>
          <w:sz w:val="22"/>
          <w:szCs w:val="22"/>
          <w:lang w:val="uk-UA"/>
        </w:rPr>
        <w:t>)</w:t>
      </w:r>
      <w:r w:rsidR="00146590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7D290D">
        <w:rPr>
          <w:rFonts w:asciiTheme="minorHAnsi" w:hAnsiTheme="minorHAnsi"/>
          <w:sz w:val="22"/>
          <w:szCs w:val="22"/>
          <w:lang w:val="uk-UA"/>
        </w:rPr>
        <w:t>в рамках виконання проекту УВКБ ООН</w:t>
      </w:r>
      <w:r w:rsidR="00BA2B9C">
        <w:rPr>
          <w:rFonts w:asciiTheme="minorHAnsi" w:hAnsiTheme="minorHAnsi"/>
          <w:sz w:val="22"/>
          <w:szCs w:val="22"/>
          <w:lang w:val="uk-UA"/>
        </w:rPr>
        <w:t xml:space="preserve"> №</w:t>
      </w:r>
      <w:r w:rsidR="00D405D7">
        <w:rPr>
          <w:rFonts w:asciiTheme="minorHAnsi" w:hAnsiTheme="minorHAnsi"/>
          <w:sz w:val="22"/>
          <w:szCs w:val="22"/>
          <w:lang w:val="uk-UA"/>
        </w:rPr>
        <w:t>27</w:t>
      </w:r>
      <w:r w:rsidR="00D405D7" w:rsidRPr="00D405D7">
        <w:rPr>
          <w:rFonts w:asciiTheme="minorHAnsi" w:hAnsiTheme="minorHAnsi"/>
          <w:sz w:val="22"/>
          <w:szCs w:val="22"/>
          <w:lang w:val="uk-UA"/>
        </w:rPr>
        <w:t>5</w:t>
      </w:r>
      <w:r w:rsidRPr="00D405D7">
        <w:rPr>
          <w:rFonts w:asciiTheme="minorHAnsi" w:hAnsiTheme="minorHAnsi"/>
          <w:sz w:val="22"/>
          <w:szCs w:val="22"/>
          <w:lang w:val="uk-UA"/>
        </w:rPr>
        <w:t>.</w:t>
      </w:r>
    </w:p>
    <w:p w:rsidR="00BA2B9C" w:rsidRDefault="00BA2B9C" w:rsidP="007573DA">
      <w:pPr>
        <w:widowControl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A059DE" w:rsidRPr="0085175C" w:rsidRDefault="00BA2B9C" w:rsidP="007573DA">
      <w:pPr>
        <w:widowControl w:val="0"/>
        <w:jc w:val="both"/>
        <w:rPr>
          <w:rFonts w:asciiTheme="minorHAnsi" w:hAnsiTheme="minorHAnsi"/>
          <w:b/>
          <w:sz w:val="22"/>
          <w:szCs w:val="22"/>
          <w:u w:val="single"/>
          <w:lang w:val="uk-UA"/>
        </w:rPr>
      </w:pPr>
      <w:r w:rsidRPr="0085175C">
        <w:rPr>
          <w:rFonts w:asciiTheme="minorHAnsi" w:hAnsiTheme="minorHAnsi"/>
          <w:b/>
          <w:sz w:val="22"/>
          <w:szCs w:val="22"/>
          <w:u w:val="single"/>
          <w:lang w:val="uk-UA"/>
        </w:rPr>
        <w:t>ЗМІСТ:</w:t>
      </w:r>
    </w:p>
    <w:p w:rsidR="00BA2B9C" w:rsidRDefault="00BA2B9C" w:rsidP="007573DA">
      <w:pPr>
        <w:widowControl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BA2B9C">
        <w:rPr>
          <w:rFonts w:asciiTheme="minorHAnsi" w:hAnsiTheme="minorHAnsi"/>
          <w:b/>
          <w:sz w:val="22"/>
          <w:szCs w:val="22"/>
          <w:lang w:val="uk-UA"/>
        </w:rPr>
        <w:t>Частина 1. Предмет конкурсу (потрібні послуги)</w:t>
      </w:r>
      <w:r>
        <w:rPr>
          <w:rFonts w:asciiTheme="minorHAnsi" w:hAnsiTheme="minorHAnsi"/>
          <w:b/>
          <w:sz w:val="22"/>
          <w:szCs w:val="22"/>
          <w:lang w:val="uk-UA"/>
        </w:rPr>
        <w:t>.</w:t>
      </w:r>
    </w:p>
    <w:p w:rsidR="00BA2B9C" w:rsidRDefault="003668B1" w:rsidP="007573DA">
      <w:pPr>
        <w:widowControl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3668B1">
        <w:rPr>
          <w:rFonts w:asciiTheme="minorHAnsi" w:hAnsiTheme="minorHAnsi"/>
          <w:b/>
          <w:sz w:val="22"/>
          <w:szCs w:val="22"/>
          <w:lang w:val="uk-UA"/>
        </w:rPr>
        <w:t>Частина 2. Загальні вимоги</w:t>
      </w:r>
      <w:r>
        <w:rPr>
          <w:rFonts w:asciiTheme="minorHAnsi" w:hAnsiTheme="minorHAnsi"/>
          <w:b/>
          <w:sz w:val="22"/>
          <w:szCs w:val="22"/>
          <w:lang w:val="uk-UA"/>
        </w:rPr>
        <w:t>.</w:t>
      </w:r>
    </w:p>
    <w:p w:rsidR="00BA2B9C" w:rsidRDefault="0088379B" w:rsidP="007573DA">
      <w:pPr>
        <w:widowControl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88379B">
        <w:rPr>
          <w:rFonts w:asciiTheme="minorHAnsi" w:hAnsiTheme="minorHAnsi"/>
          <w:b/>
          <w:sz w:val="22"/>
          <w:szCs w:val="22"/>
          <w:lang w:val="uk-UA"/>
        </w:rPr>
        <w:t>Частина 3</w:t>
      </w:r>
      <w:r>
        <w:rPr>
          <w:rFonts w:asciiTheme="minorHAnsi" w:hAnsiTheme="minorHAnsi"/>
          <w:b/>
          <w:sz w:val="22"/>
          <w:szCs w:val="22"/>
          <w:lang w:val="uk-UA"/>
        </w:rPr>
        <w:t>. Обов’язкові</w:t>
      </w:r>
      <w:r w:rsidRPr="0088379B">
        <w:rPr>
          <w:rFonts w:asciiTheme="minorHAnsi" w:hAnsiTheme="minorHAnsi"/>
          <w:b/>
          <w:sz w:val="22"/>
          <w:szCs w:val="22"/>
          <w:lang w:val="uk-UA"/>
        </w:rPr>
        <w:t xml:space="preserve"> вимоги.</w:t>
      </w:r>
    </w:p>
    <w:p w:rsidR="003A0BF8" w:rsidRDefault="003A0BF8" w:rsidP="007573DA">
      <w:pPr>
        <w:widowControl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3A0BF8">
        <w:rPr>
          <w:rFonts w:asciiTheme="minorHAnsi" w:hAnsiTheme="minorHAnsi"/>
          <w:b/>
          <w:sz w:val="22"/>
          <w:szCs w:val="22"/>
          <w:lang w:val="uk-UA"/>
        </w:rPr>
        <w:t xml:space="preserve">Частина </w:t>
      </w:r>
      <w:r>
        <w:rPr>
          <w:rFonts w:asciiTheme="minorHAnsi" w:hAnsiTheme="minorHAnsi"/>
          <w:b/>
          <w:sz w:val="22"/>
          <w:szCs w:val="22"/>
          <w:lang w:val="uk-UA"/>
        </w:rPr>
        <w:t>4</w:t>
      </w:r>
      <w:r w:rsidRPr="003A0BF8">
        <w:rPr>
          <w:rFonts w:asciiTheme="minorHAnsi" w:hAnsiTheme="minorHAnsi"/>
          <w:b/>
          <w:sz w:val="22"/>
          <w:szCs w:val="22"/>
          <w:lang w:val="uk-UA"/>
        </w:rPr>
        <w:t xml:space="preserve">. </w:t>
      </w:r>
      <w:r>
        <w:rPr>
          <w:rFonts w:asciiTheme="minorHAnsi" w:hAnsiTheme="minorHAnsi"/>
          <w:b/>
          <w:sz w:val="22"/>
          <w:szCs w:val="22"/>
          <w:lang w:val="uk-UA"/>
        </w:rPr>
        <w:t>Технічн</w:t>
      </w:r>
      <w:r w:rsidRPr="003A0BF8">
        <w:rPr>
          <w:rFonts w:asciiTheme="minorHAnsi" w:hAnsiTheme="minorHAnsi"/>
          <w:b/>
          <w:sz w:val="22"/>
          <w:szCs w:val="22"/>
          <w:lang w:val="uk-UA"/>
        </w:rPr>
        <w:t>і вимоги.</w:t>
      </w:r>
    </w:p>
    <w:p w:rsidR="00DE6DCB" w:rsidRPr="00556517" w:rsidRDefault="00DE6DCB" w:rsidP="007573DA">
      <w:pPr>
        <w:widowControl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DE6DCB">
        <w:rPr>
          <w:rFonts w:asciiTheme="minorHAnsi" w:hAnsiTheme="minorHAnsi"/>
          <w:b/>
          <w:sz w:val="22"/>
          <w:szCs w:val="22"/>
          <w:lang w:val="uk-UA"/>
        </w:rPr>
        <w:t xml:space="preserve">Частина </w:t>
      </w:r>
      <w:r>
        <w:rPr>
          <w:rFonts w:asciiTheme="minorHAnsi" w:hAnsiTheme="minorHAnsi"/>
          <w:b/>
          <w:sz w:val="22"/>
          <w:szCs w:val="22"/>
          <w:lang w:val="uk-UA"/>
        </w:rPr>
        <w:t>5</w:t>
      </w:r>
      <w:r w:rsidRPr="00DE6DCB">
        <w:rPr>
          <w:rFonts w:asciiTheme="minorHAnsi" w:hAnsiTheme="minorHAnsi"/>
          <w:b/>
          <w:sz w:val="22"/>
          <w:szCs w:val="22"/>
          <w:lang w:val="uk-UA"/>
        </w:rPr>
        <w:t xml:space="preserve">. </w:t>
      </w:r>
      <w:r>
        <w:rPr>
          <w:rFonts w:asciiTheme="minorHAnsi" w:hAnsiTheme="minorHAnsi"/>
          <w:b/>
          <w:sz w:val="22"/>
          <w:szCs w:val="22"/>
          <w:lang w:val="uk-UA"/>
        </w:rPr>
        <w:t>Інш</w:t>
      </w:r>
      <w:r w:rsidRPr="00DE6DCB">
        <w:rPr>
          <w:rFonts w:asciiTheme="minorHAnsi" w:hAnsiTheme="minorHAnsi"/>
          <w:b/>
          <w:sz w:val="22"/>
          <w:szCs w:val="22"/>
          <w:lang w:val="uk-UA"/>
        </w:rPr>
        <w:t>і вимоги.</w:t>
      </w:r>
    </w:p>
    <w:p w:rsidR="005350C6" w:rsidRPr="00686627" w:rsidRDefault="005350C6" w:rsidP="007573DA">
      <w:pPr>
        <w:widowControl w:val="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lang w:val="uk-UA"/>
        </w:rPr>
        <w:t>Частина 6. Вимоги до пропозиції.</w:t>
      </w:r>
    </w:p>
    <w:p w:rsidR="00CE3077" w:rsidRPr="00CE3077" w:rsidRDefault="00CE3077" w:rsidP="007573DA">
      <w:pPr>
        <w:widowControl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>Частина 7. Оцінка пропозицій.</w:t>
      </w:r>
    </w:p>
    <w:p w:rsidR="00BA2B9C" w:rsidRDefault="00BA2B9C" w:rsidP="00A059DE">
      <w:pPr>
        <w:widowControl w:val="0"/>
        <w:jc w:val="both"/>
        <w:rPr>
          <w:rFonts w:asciiTheme="minorHAnsi" w:hAnsiTheme="minorHAnsi" w:cstheme="minorHAnsi"/>
          <w:b/>
          <w:u w:val="single"/>
          <w:lang w:val="uk-UA"/>
        </w:rPr>
      </w:pPr>
    </w:p>
    <w:p w:rsidR="00E44E97" w:rsidRPr="00BA2B9C" w:rsidRDefault="00BA2B9C" w:rsidP="00A059DE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</w:pPr>
      <w:r w:rsidRPr="00BA2B9C"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  <w:t>Частина 1. Предмет конкурсу (потрібні послуги)</w:t>
      </w:r>
      <w:r w:rsidR="00572BC0"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  <w:t>.</w:t>
      </w:r>
    </w:p>
    <w:p w:rsidR="00A059DE" w:rsidRPr="00CE6AC8" w:rsidRDefault="00CE6AC8" w:rsidP="007573DA">
      <w:pPr>
        <w:widowControl w:val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CE6AC8">
        <w:rPr>
          <w:rFonts w:asciiTheme="minorHAnsi" w:hAnsiTheme="minorHAnsi" w:cstheme="minorHAnsi"/>
          <w:sz w:val="22"/>
          <w:szCs w:val="22"/>
          <w:lang w:val="uk-UA"/>
        </w:rPr>
        <w:t xml:space="preserve">Найменування </w:t>
      </w:r>
      <w:r w:rsidR="007E6A3B">
        <w:rPr>
          <w:rFonts w:asciiTheme="minorHAnsi" w:hAnsiTheme="minorHAnsi" w:cstheme="minorHAnsi"/>
          <w:sz w:val="22"/>
          <w:szCs w:val="22"/>
          <w:lang w:val="uk-UA"/>
        </w:rPr>
        <w:t xml:space="preserve">послуги </w:t>
      </w:r>
      <w:r w:rsidRPr="00CE6AC8">
        <w:rPr>
          <w:rFonts w:asciiTheme="minorHAnsi" w:hAnsiTheme="minorHAnsi" w:cstheme="minorHAnsi"/>
          <w:sz w:val="22"/>
          <w:szCs w:val="22"/>
          <w:lang w:val="uk-UA"/>
        </w:rPr>
        <w:t xml:space="preserve">- </w:t>
      </w:r>
      <w:r w:rsidR="0070619B">
        <w:rPr>
          <w:rFonts w:asciiTheme="minorHAnsi" w:hAnsiTheme="minorHAnsi" w:cstheme="minorHAnsi"/>
          <w:sz w:val="22"/>
          <w:szCs w:val="22"/>
          <w:lang w:val="uk-UA"/>
        </w:rPr>
        <w:t>п</w:t>
      </w:r>
      <w:r w:rsidR="00BF3E57" w:rsidRPr="0070619B">
        <w:rPr>
          <w:rFonts w:asciiTheme="minorHAnsi" w:hAnsiTheme="minorHAnsi" w:cstheme="minorHAnsi"/>
          <w:sz w:val="22"/>
          <w:szCs w:val="22"/>
          <w:lang w:val="uk-UA"/>
        </w:rPr>
        <w:t>роведення курсів української мови (рівень А1 та А2) для груп максимальною кількістю до 12 осіб в кожній.</w:t>
      </w:r>
    </w:p>
    <w:p w:rsidR="00CE6AC8" w:rsidRPr="00CE6AC8" w:rsidRDefault="00CE6AC8" w:rsidP="00A059DE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CE6AC8">
        <w:rPr>
          <w:rFonts w:asciiTheme="minorHAnsi" w:hAnsiTheme="minorHAnsi" w:cstheme="minorHAnsi"/>
          <w:sz w:val="22"/>
          <w:szCs w:val="22"/>
          <w:lang w:val="uk-UA"/>
        </w:rPr>
        <w:t xml:space="preserve">Період надання послуг – </w:t>
      </w:r>
      <w:r w:rsidR="00EF42A5">
        <w:rPr>
          <w:rFonts w:asciiTheme="minorHAnsi" w:hAnsiTheme="minorHAnsi" w:cstheme="minorHAnsi"/>
          <w:b/>
          <w:sz w:val="22"/>
          <w:szCs w:val="22"/>
          <w:lang w:val="uk-UA"/>
        </w:rPr>
        <w:t xml:space="preserve"> </w:t>
      </w:r>
      <w:r w:rsidR="00EF42A5" w:rsidRPr="0070619B">
        <w:rPr>
          <w:rFonts w:asciiTheme="minorHAnsi" w:hAnsiTheme="minorHAnsi" w:cstheme="minorHAnsi"/>
          <w:sz w:val="22"/>
          <w:szCs w:val="22"/>
          <w:lang w:val="uk-UA"/>
        </w:rPr>
        <w:t>2022 рік.</w:t>
      </w:r>
    </w:p>
    <w:p w:rsidR="00CE6AC8" w:rsidRPr="00307062" w:rsidRDefault="00CE6AC8" w:rsidP="00CE6AC8">
      <w:pPr>
        <w:widowControl w:val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CE6AC8">
        <w:rPr>
          <w:rFonts w:asciiTheme="minorHAnsi" w:hAnsiTheme="minorHAnsi" w:cstheme="minorHAnsi"/>
          <w:sz w:val="22"/>
          <w:szCs w:val="22"/>
          <w:lang w:val="uk-UA"/>
        </w:rPr>
        <w:t>Місце</w:t>
      </w:r>
      <w:r w:rsidR="004B3576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4B3576" w:rsidRPr="00785632">
        <w:rPr>
          <w:rFonts w:asciiTheme="minorHAnsi" w:hAnsiTheme="minorHAnsi" w:cstheme="minorHAnsi"/>
          <w:sz w:val="22"/>
          <w:szCs w:val="22"/>
          <w:lang w:val="uk-UA"/>
        </w:rPr>
        <w:t xml:space="preserve">локацій для проведення курсів </w:t>
      </w:r>
      <w:r w:rsidR="007E6A3B">
        <w:rPr>
          <w:rFonts w:asciiTheme="minorHAnsi" w:hAnsiTheme="minorHAnsi" w:cstheme="minorHAnsi"/>
          <w:b/>
          <w:sz w:val="22"/>
          <w:szCs w:val="22"/>
          <w:lang w:val="uk-UA"/>
        </w:rPr>
        <w:t xml:space="preserve">- </w:t>
      </w:r>
      <w:r w:rsidR="004B3576" w:rsidRPr="0070619B">
        <w:rPr>
          <w:rFonts w:asciiTheme="minorHAnsi" w:hAnsiTheme="minorHAnsi" w:cstheme="minorHAnsi"/>
          <w:sz w:val="22"/>
          <w:szCs w:val="22"/>
          <w:lang w:val="uk-UA"/>
        </w:rPr>
        <w:t xml:space="preserve">3 локації в м. Київ за адресами: </w:t>
      </w:r>
      <w:r w:rsidR="00CB3DF8" w:rsidRPr="00982AC6">
        <w:rPr>
          <w:rFonts w:asciiTheme="minorHAnsi" w:hAnsiTheme="minorHAnsi" w:cstheme="minorHAnsi"/>
          <w:sz w:val="22"/>
          <w:szCs w:val="22"/>
          <w:lang w:val="uk-UA"/>
        </w:rPr>
        <w:t>вул.</w:t>
      </w:r>
      <w:r w:rsidR="00CB3DF8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4B3576" w:rsidRPr="0070619B">
        <w:rPr>
          <w:rFonts w:asciiTheme="minorHAnsi" w:hAnsiTheme="minorHAnsi" w:cstheme="minorHAnsi"/>
          <w:sz w:val="22"/>
          <w:szCs w:val="22"/>
          <w:lang w:val="uk-UA"/>
        </w:rPr>
        <w:t>В.</w:t>
      </w:r>
      <w:r w:rsidR="00CB3DF8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4B3576" w:rsidRPr="0070619B">
        <w:rPr>
          <w:rFonts w:asciiTheme="minorHAnsi" w:hAnsiTheme="minorHAnsi" w:cstheme="minorHAnsi"/>
          <w:sz w:val="22"/>
          <w:szCs w:val="22"/>
          <w:lang w:val="uk-UA"/>
        </w:rPr>
        <w:t>Чумака,</w:t>
      </w:r>
      <w:ins w:id="0" w:author="Евгения" w:date="2021-12-21T17:07:00Z">
        <w:r w:rsidR="00CB3DF8">
          <w:rPr>
            <w:rFonts w:asciiTheme="minorHAnsi" w:hAnsiTheme="minorHAnsi" w:cstheme="minorHAnsi"/>
            <w:sz w:val="22"/>
            <w:szCs w:val="22"/>
            <w:lang w:val="uk-UA"/>
          </w:rPr>
          <w:t xml:space="preserve"> </w:t>
        </w:r>
      </w:ins>
      <w:r w:rsidR="00CB3DF8">
        <w:rPr>
          <w:rFonts w:asciiTheme="minorHAnsi" w:hAnsiTheme="minorHAnsi" w:cstheme="minorHAnsi"/>
          <w:sz w:val="22"/>
          <w:szCs w:val="22"/>
          <w:lang w:val="uk-UA"/>
        </w:rPr>
        <w:t xml:space="preserve">буд. </w:t>
      </w:r>
      <w:r w:rsidR="004B3576" w:rsidRPr="0070619B">
        <w:rPr>
          <w:rFonts w:asciiTheme="minorHAnsi" w:hAnsiTheme="minorHAnsi" w:cstheme="minorHAnsi"/>
          <w:sz w:val="22"/>
          <w:szCs w:val="22"/>
          <w:lang w:val="uk-UA"/>
        </w:rPr>
        <w:t xml:space="preserve">7; </w:t>
      </w:r>
      <w:r w:rsidR="00CB3DF8" w:rsidRPr="00982AC6">
        <w:rPr>
          <w:rFonts w:asciiTheme="minorHAnsi" w:hAnsiTheme="minorHAnsi" w:cstheme="minorHAnsi"/>
          <w:sz w:val="22"/>
          <w:szCs w:val="22"/>
          <w:lang w:val="uk-UA"/>
        </w:rPr>
        <w:t>вул.</w:t>
      </w:r>
      <w:r w:rsidR="00CB3DF8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4B3576" w:rsidRPr="0070619B">
        <w:rPr>
          <w:rFonts w:asciiTheme="minorHAnsi" w:hAnsiTheme="minorHAnsi" w:cstheme="minorHAnsi"/>
          <w:sz w:val="22"/>
          <w:szCs w:val="22"/>
          <w:lang w:val="uk-UA"/>
        </w:rPr>
        <w:t>В.</w:t>
      </w:r>
      <w:r w:rsidR="00313331" w:rsidRPr="0070619B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ins w:id="1" w:author="Евгения" w:date="2021-12-21T17:07:00Z">
        <w:r w:rsidR="00CB3DF8">
          <w:rPr>
            <w:rFonts w:asciiTheme="minorHAnsi" w:hAnsiTheme="minorHAnsi" w:cstheme="minorHAnsi"/>
            <w:sz w:val="22"/>
            <w:szCs w:val="22"/>
            <w:lang w:val="uk-UA"/>
          </w:rPr>
          <w:t xml:space="preserve"> </w:t>
        </w:r>
      </w:ins>
      <w:r w:rsidR="004B3576" w:rsidRPr="0070619B">
        <w:rPr>
          <w:rFonts w:asciiTheme="minorHAnsi" w:hAnsiTheme="minorHAnsi" w:cstheme="minorHAnsi"/>
          <w:sz w:val="22"/>
          <w:szCs w:val="22"/>
          <w:lang w:val="uk-UA"/>
        </w:rPr>
        <w:t xml:space="preserve">Маяковського, </w:t>
      </w:r>
      <w:r w:rsidR="00CB3DF8">
        <w:rPr>
          <w:rFonts w:asciiTheme="minorHAnsi" w:hAnsiTheme="minorHAnsi" w:cstheme="minorHAnsi"/>
          <w:sz w:val="22"/>
          <w:szCs w:val="22"/>
          <w:lang w:val="uk-UA"/>
        </w:rPr>
        <w:t xml:space="preserve">буд. </w:t>
      </w:r>
      <w:r w:rsidR="004B3576" w:rsidRPr="0070619B">
        <w:rPr>
          <w:rFonts w:asciiTheme="minorHAnsi" w:hAnsiTheme="minorHAnsi" w:cstheme="minorHAnsi"/>
          <w:sz w:val="22"/>
          <w:szCs w:val="22"/>
          <w:lang w:val="uk-UA"/>
        </w:rPr>
        <w:t>28</w:t>
      </w:r>
      <w:r w:rsidR="004B3576" w:rsidRPr="00982AC6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r w:rsidR="00CB3DF8" w:rsidRPr="00982AC6">
        <w:rPr>
          <w:rFonts w:asciiTheme="minorHAnsi" w:hAnsiTheme="minorHAnsi" w:cstheme="minorHAnsi"/>
          <w:sz w:val="22"/>
          <w:szCs w:val="22"/>
          <w:lang w:val="uk-UA"/>
        </w:rPr>
        <w:t>вул</w:t>
      </w:r>
      <w:r w:rsidR="00CB3DF8">
        <w:rPr>
          <w:rFonts w:asciiTheme="minorHAnsi" w:hAnsiTheme="minorHAnsi" w:cstheme="minorHAnsi"/>
          <w:sz w:val="22"/>
          <w:szCs w:val="22"/>
          <w:lang w:val="uk-UA"/>
        </w:rPr>
        <w:t xml:space="preserve">. </w:t>
      </w:r>
      <w:r w:rsidR="004B3576" w:rsidRPr="0070619B">
        <w:rPr>
          <w:rFonts w:asciiTheme="minorHAnsi" w:hAnsiTheme="minorHAnsi" w:cstheme="minorHAnsi"/>
          <w:sz w:val="22"/>
          <w:szCs w:val="22"/>
          <w:lang w:val="uk-UA"/>
        </w:rPr>
        <w:t>Т.</w:t>
      </w:r>
      <w:r w:rsidR="00CB3DF8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proofErr w:type="spellStart"/>
      <w:r w:rsidR="004B3576" w:rsidRPr="0070619B">
        <w:rPr>
          <w:rFonts w:asciiTheme="minorHAnsi" w:hAnsiTheme="minorHAnsi" w:cstheme="minorHAnsi"/>
          <w:sz w:val="22"/>
          <w:szCs w:val="22"/>
          <w:lang w:val="uk-UA"/>
        </w:rPr>
        <w:t>Драйзера</w:t>
      </w:r>
      <w:proofErr w:type="spellEnd"/>
      <w:r w:rsidR="004B3576" w:rsidRPr="00982AC6">
        <w:rPr>
          <w:rFonts w:asciiTheme="minorHAnsi" w:hAnsiTheme="minorHAnsi" w:cstheme="minorHAnsi"/>
          <w:sz w:val="22"/>
          <w:szCs w:val="22"/>
          <w:lang w:val="uk-UA"/>
        </w:rPr>
        <w:t>,</w:t>
      </w:r>
      <w:r w:rsidR="00CB3DF8" w:rsidRPr="00982AC6">
        <w:rPr>
          <w:rFonts w:asciiTheme="minorHAnsi" w:hAnsiTheme="minorHAnsi" w:cstheme="minorHAnsi"/>
          <w:sz w:val="22"/>
          <w:szCs w:val="22"/>
          <w:lang w:val="uk-UA"/>
        </w:rPr>
        <w:t xml:space="preserve"> буд. </w:t>
      </w:r>
      <w:r w:rsidR="004B3576" w:rsidRPr="0070619B">
        <w:rPr>
          <w:rFonts w:asciiTheme="minorHAnsi" w:hAnsiTheme="minorHAnsi" w:cstheme="minorHAnsi"/>
          <w:sz w:val="22"/>
          <w:szCs w:val="22"/>
          <w:lang w:val="uk-UA"/>
        </w:rPr>
        <w:t>6</w:t>
      </w:r>
      <w:r w:rsidR="007E6A3B" w:rsidRPr="0070619B">
        <w:rPr>
          <w:rFonts w:asciiTheme="minorHAnsi" w:hAnsiTheme="minorHAnsi" w:cstheme="minorHAnsi"/>
          <w:sz w:val="22"/>
          <w:szCs w:val="22"/>
          <w:lang w:val="uk-UA"/>
        </w:rPr>
        <w:t>.</w:t>
      </w:r>
      <w:r w:rsidR="00313331">
        <w:rPr>
          <w:rFonts w:asciiTheme="minorHAnsi" w:hAnsiTheme="minorHAnsi" w:cstheme="minorHAnsi"/>
          <w:b/>
          <w:sz w:val="22"/>
          <w:szCs w:val="22"/>
          <w:lang w:val="uk-UA"/>
        </w:rPr>
        <w:t xml:space="preserve"> </w:t>
      </w:r>
      <w:r w:rsidR="00313331" w:rsidRPr="00313331">
        <w:rPr>
          <w:rFonts w:asciiTheme="minorHAnsi" w:hAnsiTheme="minorHAnsi" w:cstheme="minorHAnsi"/>
          <w:sz w:val="22"/>
          <w:szCs w:val="22"/>
          <w:lang w:val="uk-UA"/>
        </w:rPr>
        <w:t xml:space="preserve">Якщо немає обмежень у зв’язку </w:t>
      </w:r>
      <w:r w:rsidR="00313331">
        <w:rPr>
          <w:rFonts w:asciiTheme="minorHAnsi" w:hAnsiTheme="minorHAnsi" w:cstheme="minorHAnsi"/>
          <w:sz w:val="22"/>
          <w:szCs w:val="22"/>
          <w:lang w:val="uk-UA"/>
        </w:rPr>
        <w:t xml:space="preserve">с </w:t>
      </w:r>
      <w:r w:rsidR="00313331">
        <w:rPr>
          <w:rFonts w:asciiTheme="minorHAnsi" w:hAnsiTheme="minorHAnsi" w:cstheme="minorHAnsi"/>
          <w:sz w:val="22"/>
          <w:szCs w:val="22"/>
          <w:lang w:val="en-US"/>
        </w:rPr>
        <w:t>COVID</w:t>
      </w:r>
      <w:r w:rsidR="00313331" w:rsidRPr="00CB3DF8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DD286C">
        <w:rPr>
          <w:rFonts w:asciiTheme="minorHAnsi" w:hAnsiTheme="minorHAnsi" w:cstheme="minorHAnsi"/>
          <w:sz w:val="22"/>
          <w:szCs w:val="22"/>
          <w:lang w:val="uk-UA"/>
        </w:rPr>
        <w:t>ситуацією</w:t>
      </w:r>
      <w:r w:rsidR="00313331">
        <w:rPr>
          <w:rFonts w:asciiTheme="minorHAnsi" w:hAnsiTheme="minorHAnsi" w:cstheme="minorHAnsi"/>
          <w:sz w:val="22"/>
          <w:szCs w:val="22"/>
          <w:lang w:val="uk-UA"/>
        </w:rPr>
        <w:t xml:space="preserve">. </w:t>
      </w:r>
      <w:r w:rsidR="008D315D" w:rsidRPr="008D315D">
        <w:rPr>
          <w:rFonts w:asciiTheme="minorHAnsi" w:hAnsiTheme="minorHAnsi" w:cstheme="minorHAnsi"/>
          <w:sz w:val="22"/>
          <w:szCs w:val="22"/>
          <w:lang w:val="uk-UA"/>
        </w:rPr>
        <w:t>У протилежному випадку дистанційне викладання</w:t>
      </w:r>
      <w:r w:rsidR="008D315D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FD7C09" w:rsidRDefault="00FD7C09" w:rsidP="00CE6AC8">
      <w:pPr>
        <w:widowControl w:val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>
        <w:rPr>
          <w:rFonts w:asciiTheme="minorHAnsi" w:hAnsiTheme="minorHAnsi" w:cstheme="minorHAnsi"/>
          <w:sz w:val="22"/>
          <w:szCs w:val="22"/>
          <w:lang w:val="uk-UA"/>
        </w:rPr>
        <w:t>Договір з переможцем тендеру  може бути укладений терміном на 1 рік з можливістю продовження ще на 1 рік за умо</w:t>
      </w:r>
      <w:r w:rsidR="00621B00">
        <w:rPr>
          <w:rFonts w:asciiTheme="minorHAnsi" w:hAnsiTheme="minorHAnsi" w:cstheme="minorHAnsi"/>
          <w:sz w:val="22"/>
          <w:szCs w:val="22"/>
          <w:lang w:val="uk-UA"/>
        </w:rPr>
        <w:t>ви збереження</w:t>
      </w:r>
      <w:r>
        <w:rPr>
          <w:rFonts w:asciiTheme="minorHAnsi" w:hAnsiTheme="minorHAnsi" w:cstheme="minorHAnsi"/>
          <w:sz w:val="22"/>
          <w:szCs w:val="22"/>
          <w:lang w:val="uk-UA"/>
        </w:rPr>
        <w:t xml:space="preserve"> суттєвих умов протягом дії Договору.</w:t>
      </w:r>
    </w:p>
    <w:p w:rsidR="00CE6AC8" w:rsidRPr="00A56AC7" w:rsidRDefault="00CE6AC8" w:rsidP="00CE6AC8">
      <w:pPr>
        <w:jc w:val="both"/>
        <w:rPr>
          <w:rStyle w:val="a3"/>
        </w:rPr>
      </w:pPr>
      <w:r>
        <w:rPr>
          <w:rFonts w:asciiTheme="minorHAnsi" w:hAnsiTheme="minorHAnsi" w:cstheme="minorHAnsi"/>
          <w:sz w:val="22"/>
          <w:szCs w:val="22"/>
          <w:lang w:val="uk-UA"/>
        </w:rPr>
        <w:t>Тендерна документація також</w:t>
      </w:r>
      <w:r>
        <w:rPr>
          <w:rFonts w:asciiTheme="minorHAnsi" w:hAnsiTheme="minorHAnsi" w:cstheme="minorHAnsi"/>
          <w:sz w:val="22"/>
          <w:szCs w:val="22"/>
        </w:rPr>
        <w:t xml:space="preserve"> доступна на веб-</w:t>
      </w:r>
      <w:r>
        <w:rPr>
          <w:rFonts w:asciiTheme="minorHAnsi" w:hAnsiTheme="minorHAnsi" w:cstheme="minorHAnsi"/>
          <w:sz w:val="22"/>
          <w:szCs w:val="22"/>
          <w:lang w:val="uk-UA"/>
        </w:rPr>
        <w:t>сайті</w:t>
      </w:r>
      <w:r>
        <w:rPr>
          <w:rFonts w:asciiTheme="minorHAnsi" w:hAnsiTheme="minorHAnsi" w:cstheme="minorHAnsi"/>
          <w:sz w:val="22"/>
          <w:szCs w:val="22"/>
        </w:rPr>
        <w:t xml:space="preserve"> Фонду в </w:t>
      </w:r>
      <w:r>
        <w:rPr>
          <w:rFonts w:asciiTheme="minorHAnsi" w:hAnsiTheme="minorHAnsi" w:cstheme="minorHAnsi"/>
          <w:sz w:val="22"/>
          <w:szCs w:val="22"/>
          <w:lang w:val="uk-UA"/>
        </w:rPr>
        <w:t>розділі</w:t>
      </w:r>
      <w:r>
        <w:rPr>
          <w:rFonts w:asciiTheme="minorHAnsi" w:hAnsiTheme="minorHAnsi" w:cstheme="minorHAnsi"/>
          <w:sz w:val="22"/>
          <w:szCs w:val="22"/>
        </w:rPr>
        <w:t xml:space="preserve"> "</w:t>
      </w:r>
      <w:r>
        <w:rPr>
          <w:rFonts w:asciiTheme="minorHAnsi" w:hAnsiTheme="minorHAnsi" w:cstheme="minorHAnsi"/>
          <w:sz w:val="22"/>
          <w:szCs w:val="22"/>
          <w:lang w:val="uk-UA"/>
        </w:rPr>
        <w:t>Закупівлі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hyperlink r:id="rId9" w:history="1">
        <w:r>
          <w:rPr>
            <w:rStyle w:val="a3"/>
            <w:rFonts w:asciiTheme="minorHAnsi" w:hAnsiTheme="minorHAnsi" w:cstheme="minorHAnsi"/>
            <w:sz w:val="22"/>
            <w:szCs w:val="22"/>
          </w:rPr>
          <w:t>http://rokada.org.ua/zakupki/</w:t>
        </w:r>
      </w:hyperlink>
    </w:p>
    <w:p w:rsidR="00CE6AC8" w:rsidRDefault="00CE6AC8" w:rsidP="00A059DE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  <w:lang w:val="uk-UA"/>
        </w:rPr>
      </w:pPr>
    </w:p>
    <w:p w:rsidR="00C43218" w:rsidRPr="0085175C" w:rsidRDefault="0085175C" w:rsidP="00D142CE">
      <w:pPr>
        <w:pStyle w:val="a4"/>
        <w:widowControl w:val="0"/>
        <w:spacing w:line="240" w:lineRule="auto"/>
        <w:jc w:val="both"/>
        <w:rPr>
          <w:rFonts w:asciiTheme="minorHAnsi" w:hAnsiTheme="minorHAnsi"/>
          <w:b/>
          <w:lang w:val="uk-UA"/>
        </w:rPr>
      </w:pPr>
      <w:r>
        <w:rPr>
          <w:rFonts w:asciiTheme="minorHAnsi" w:hAnsiTheme="minorHAnsi"/>
          <w:b/>
          <w:lang w:val="uk-UA"/>
        </w:rPr>
        <w:t>Документи до запрошення до участі у тендері:</w:t>
      </w:r>
    </w:p>
    <w:p w:rsidR="001C087F" w:rsidRPr="007D290D" w:rsidRDefault="001C087F" w:rsidP="007573DA">
      <w:pPr>
        <w:pStyle w:val="a4"/>
        <w:widowControl w:val="0"/>
        <w:spacing w:line="240" w:lineRule="auto"/>
        <w:jc w:val="both"/>
        <w:rPr>
          <w:rFonts w:asciiTheme="minorHAnsi" w:hAnsiTheme="minorHAnsi"/>
          <w:lang w:val="uk-UA"/>
        </w:rPr>
      </w:pPr>
      <w:r w:rsidRPr="007D290D">
        <w:rPr>
          <w:rFonts w:asciiTheme="minorHAnsi" w:hAnsiTheme="minorHAnsi"/>
          <w:lang w:val="uk-UA"/>
        </w:rPr>
        <w:t xml:space="preserve">Зазначені нижче додатки є невід’ємною частиною цього Запрошення до участі у тендері: </w:t>
      </w:r>
    </w:p>
    <w:p w:rsidR="008841C2" w:rsidRPr="007D290D" w:rsidRDefault="00FD7C09" w:rsidP="007573DA">
      <w:pPr>
        <w:widowControl w:val="0"/>
        <w:ind w:left="709"/>
        <w:jc w:val="both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>Додаток 1</w:t>
      </w:r>
      <w:r w:rsidR="004F2FC8">
        <w:rPr>
          <w:rFonts w:asciiTheme="minorHAnsi" w:hAnsiTheme="minorHAnsi"/>
          <w:sz w:val="22"/>
          <w:szCs w:val="22"/>
          <w:lang w:val="uk-UA"/>
        </w:rPr>
        <w:t>.</w:t>
      </w:r>
      <w:r w:rsidR="008841C2" w:rsidRPr="007D290D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1C087F" w:rsidRPr="007D290D">
        <w:rPr>
          <w:rFonts w:asciiTheme="minorHAnsi" w:hAnsiTheme="minorHAnsi"/>
          <w:sz w:val="22"/>
          <w:szCs w:val="22"/>
          <w:lang w:val="uk-UA"/>
        </w:rPr>
        <w:tab/>
      </w:r>
      <w:r w:rsidR="008C4A5E">
        <w:rPr>
          <w:rFonts w:asciiTheme="minorHAnsi" w:hAnsiTheme="minorHAnsi"/>
          <w:sz w:val="22"/>
          <w:szCs w:val="22"/>
          <w:lang w:val="uk-UA"/>
        </w:rPr>
        <w:t>Форма Технічної пропозиції</w:t>
      </w:r>
    </w:p>
    <w:p w:rsidR="008841C2" w:rsidRPr="007D290D" w:rsidRDefault="00FD7C09" w:rsidP="007573DA">
      <w:pPr>
        <w:widowControl w:val="0"/>
        <w:ind w:left="709"/>
        <w:jc w:val="both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>Додаток 2</w:t>
      </w:r>
      <w:r w:rsidR="004F2FC8">
        <w:rPr>
          <w:rFonts w:asciiTheme="minorHAnsi" w:hAnsiTheme="minorHAnsi"/>
          <w:sz w:val="22"/>
          <w:szCs w:val="22"/>
          <w:lang w:val="uk-UA"/>
        </w:rPr>
        <w:t>.</w:t>
      </w:r>
      <w:r w:rsidR="008841C2" w:rsidRPr="007D290D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1C087F" w:rsidRPr="007D290D">
        <w:rPr>
          <w:rFonts w:asciiTheme="minorHAnsi" w:hAnsiTheme="minorHAnsi"/>
          <w:sz w:val="22"/>
          <w:szCs w:val="22"/>
          <w:lang w:val="uk-UA"/>
        </w:rPr>
        <w:tab/>
      </w:r>
      <w:r w:rsidR="008C4A5E">
        <w:rPr>
          <w:rFonts w:asciiTheme="minorHAnsi" w:hAnsiTheme="minorHAnsi"/>
          <w:sz w:val="22"/>
          <w:szCs w:val="22"/>
          <w:lang w:val="uk-UA"/>
        </w:rPr>
        <w:t xml:space="preserve">Форма </w:t>
      </w:r>
      <w:r w:rsidR="007528B1">
        <w:rPr>
          <w:rFonts w:asciiTheme="minorHAnsi" w:hAnsiTheme="minorHAnsi"/>
          <w:sz w:val="22"/>
          <w:szCs w:val="22"/>
          <w:lang w:val="uk-UA"/>
        </w:rPr>
        <w:t>Фінансо</w:t>
      </w:r>
      <w:r w:rsidR="004F2FC8">
        <w:rPr>
          <w:rFonts w:asciiTheme="minorHAnsi" w:hAnsiTheme="minorHAnsi"/>
          <w:sz w:val="22"/>
          <w:szCs w:val="22"/>
          <w:lang w:val="uk-UA"/>
        </w:rPr>
        <w:t>вої пропозиції</w:t>
      </w:r>
    </w:p>
    <w:p w:rsidR="008841C2" w:rsidRDefault="008841C2" w:rsidP="007573DA">
      <w:pPr>
        <w:widowControl w:val="0"/>
        <w:ind w:left="709"/>
        <w:jc w:val="both"/>
        <w:rPr>
          <w:rFonts w:asciiTheme="minorHAnsi" w:hAnsiTheme="minorHAnsi"/>
          <w:sz w:val="22"/>
          <w:szCs w:val="22"/>
          <w:lang w:val="uk-UA"/>
        </w:rPr>
      </w:pPr>
      <w:r w:rsidRPr="007D290D">
        <w:rPr>
          <w:rFonts w:asciiTheme="minorHAnsi" w:hAnsiTheme="minorHAnsi"/>
          <w:sz w:val="22"/>
          <w:szCs w:val="22"/>
          <w:lang w:val="uk-UA"/>
        </w:rPr>
        <w:t>Додаток</w:t>
      </w:r>
      <w:r w:rsidR="00FD7C09">
        <w:rPr>
          <w:rFonts w:asciiTheme="minorHAnsi" w:hAnsiTheme="minorHAnsi"/>
          <w:sz w:val="22"/>
          <w:szCs w:val="22"/>
          <w:lang w:val="uk-UA"/>
        </w:rPr>
        <w:t xml:space="preserve"> 3</w:t>
      </w:r>
      <w:r w:rsidR="004F2FC8">
        <w:rPr>
          <w:rFonts w:asciiTheme="minorHAnsi" w:hAnsiTheme="minorHAnsi"/>
          <w:sz w:val="22"/>
          <w:szCs w:val="22"/>
          <w:lang w:val="uk-UA"/>
        </w:rPr>
        <w:t>.</w:t>
      </w:r>
      <w:r w:rsidRPr="007D290D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1C087F" w:rsidRPr="007D290D">
        <w:rPr>
          <w:rFonts w:asciiTheme="minorHAnsi" w:hAnsiTheme="minorHAnsi"/>
          <w:sz w:val="22"/>
          <w:szCs w:val="22"/>
          <w:lang w:val="uk-UA"/>
        </w:rPr>
        <w:tab/>
      </w:r>
      <w:r w:rsidR="008C4A5E" w:rsidRPr="00863447">
        <w:rPr>
          <w:rFonts w:asciiTheme="minorHAnsi" w:hAnsiTheme="minorHAnsi"/>
          <w:sz w:val="22"/>
          <w:szCs w:val="22"/>
          <w:lang w:val="uk-UA"/>
        </w:rPr>
        <w:t>Реєстраційна форма Постачальника</w:t>
      </w:r>
    </w:p>
    <w:p w:rsidR="000719E6" w:rsidRDefault="000719E6" w:rsidP="006B1474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</w:pPr>
    </w:p>
    <w:p w:rsidR="00A5178C" w:rsidRDefault="00A5178C" w:rsidP="006B1474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</w:pPr>
    </w:p>
    <w:p w:rsidR="0088379B" w:rsidRDefault="0088379B" w:rsidP="006B1474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</w:pPr>
      <w:r w:rsidRPr="0088379B"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  <w:lastRenderedPageBreak/>
        <w:t>Частина 2. Загальні вимоги.</w:t>
      </w:r>
    </w:p>
    <w:p w:rsidR="0088379B" w:rsidRDefault="00115839" w:rsidP="00115839">
      <w:pPr>
        <w:pStyle w:val="a4"/>
        <w:numPr>
          <w:ilvl w:val="0"/>
          <w:numId w:val="23"/>
        </w:numPr>
        <w:jc w:val="both"/>
        <w:rPr>
          <w:rFonts w:asciiTheme="minorHAnsi" w:hAnsiTheme="minorHAnsi" w:cstheme="minorHAnsi"/>
          <w:lang w:val="uk-UA"/>
        </w:rPr>
      </w:pPr>
      <w:r w:rsidRPr="00115839">
        <w:rPr>
          <w:rFonts w:asciiTheme="minorHAnsi" w:hAnsiTheme="minorHAnsi" w:cstheme="minorHAnsi"/>
          <w:lang w:val="uk-UA"/>
        </w:rPr>
        <w:t>Підготовка пропозиції на цей Запит має проводитись відповідно до вимог, форм та правил, викладених у цьому Запиті</w:t>
      </w:r>
      <w:r>
        <w:rPr>
          <w:rFonts w:asciiTheme="minorHAnsi" w:hAnsiTheme="minorHAnsi" w:cstheme="minorHAnsi"/>
          <w:lang w:val="uk-UA"/>
        </w:rPr>
        <w:t>;</w:t>
      </w:r>
    </w:p>
    <w:p w:rsidR="00115839" w:rsidRDefault="001A03B3" w:rsidP="001A03B3">
      <w:pPr>
        <w:pStyle w:val="a4"/>
        <w:numPr>
          <w:ilvl w:val="0"/>
          <w:numId w:val="23"/>
        </w:numPr>
        <w:jc w:val="both"/>
        <w:rPr>
          <w:rFonts w:asciiTheme="minorHAnsi" w:hAnsiTheme="minorHAnsi" w:cstheme="minorHAnsi"/>
          <w:lang w:val="uk-UA"/>
        </w:rPr>
      </w:pPr>
      <w:r w:rsidRPr="001A03B3">
        <w:rPr>
          <w:rFonts w:asciiTheme="minorHAnsi" w:hAnsiTheme="minorHAnsi" w:cstheme="minorHAnsi"/>
          <w:lang w:val="uk-UA"/>
        </w:rPr>
        <w:t>Організація, яка подала свою пропозицію на цей Запит, погоджується з тим, що дана пропозиція є повною, правдивою та дозволяє виконати зазначені послуги належним чином та повною мірою, враховуючи витратні матеріали, податки, знижки тощо. В іншому випадку, БО «БЛАГОДІЙНИЙ ФОНД «РОКАДА» такі витрати не відшкодує.</w:t>
      </w:r>
    </w:p>
    <w:p w:rsidR="003613FD" w:rsidRPr="00115839" w:rsidRDefault="003613FD" w:rsidP="003613FD">
      <w:pPr>
        <w:pStyle w:val="a4"/>
        <w:numPr>
          <w:ilvl w:val="0"/>
          <w:numId w:val="23"/>
        </w:numPr>
        <w:jc w:val="both"/>
        <w:rPr>
          <w:rFonts w:asciiTheme="minorHAnsi" w:hAnsiTheme="minorHAnsi" w:cstheme="minorHAnsi"/>
          <w:lang w:val="uk-UA"/>
        </w:rPr>
      </w:pPr>
      <w:r w:rsidRPr="003613FD">
        <w:rPr>
          <w:rFonts w:asciiTheme="minorHAnsi" w:hAnsiTheme="minorHAnsi" w:cstheme="minorHAnsi"/>
          <w:lang w:val="uk-UA"/>
        </w:rPr>
        <w:t>Подаючи свою пропозицію на цей тендер, учасник гарантує, що він не надав і не надаватиме будь-які прямі або опосередковані вигоди, що випливають із виконання Угоди з Фондом або стосуються його виконання чи надання таких вигід представникам, офіційним особам, працівникам або робітникам Фонду. Виконавець визнає та погоджується, що порушення цього положення є порушенням істотної умови Угоди з Фондом.</w:t>
      </w:r>
    </w:p>
    <w:p w:rsidR="006B1474" w:rsidRPr="006B1474" w:rsidRDefault="0088379B" w:rsidP="006B1474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</w:pPr>
      <w:r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  <w:t>Частина 3. Обов’язкові</w:t>
      </w:r>
      <w:r w:rsidR="006B1474" w:rsidRPr="006B1474"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  <w:t xml:space="preserve"> вимоги.</w:t>
      </w:r>
    </w:p>
    <w:p w:rsidR="00D142CE" w:rsidRPr="008F4B0D" w:rsidRDefault="00D142CE" w:rsidP="00D142CE">
      <w:pPr>
        <w:pStyle w:val="a4"/>
        <w:numPr>
          <w:ilvl w:val="0"/>
          <w:numId w:val="16"/>
        </w:numPr>
        <w:rPr>
          <w:rFonts w:asciiTheme="minorHAnsi" w:hAnsiTheme="minorHAnsi" w:cstheme="minorHAnsi"/>
          <w:lang w:val="uk-UA"/>
        </w:rPr>
      </w:pPr>
      <w:r w:rsidRPr="008F4B0D">
        <w:rPr>
          <w:rFonts w:asciiTheme="minorHAnsi" w:hAnsiTheme="minorHAnsi" w:cstheme="minorHAnsi"/>
          <w:lang w:val="uk-UA"/>
        </w:rPr>
        <w:t>Учасник повинен бути суб’єктом підприємницької діяльності;</w:t>
      </w:r>
    </w:p>
    <w:p w:rsidR="00D142CE" w:rsidRPr="008F4B0D" w:rsidRDefault="00D142CE" w:rsidP="00D142CE">
      <w:pPr>
        <w:pStyle w:val="a4"/>
        <w:numPr>
          <w:ilvl w:val="0"/>
          <w:numId w:val="16"/>
        </w:numPr>
        <w:rPr>
          <w:rFonts w:asciiTheme="minorHAnsi" w:hAnsiTheme="minorHAnsi" w:cstheme="minorHAnsi"/>
          <w:lang w:val="uk-UA"/>
        </w:rPr>
      </w:pPr>
      <w:r w:rsidRPr="008F4B0D">
        <w:rPr>
          <w:rFonts w:asciiTheme="minorHAnsi" w:hAnsiTheme="minorHAnsi" w:cstheme="minorHAnsi"/>
          <w:lang w:val="uk-UA"/>
        </w:rPr>
        <w:t>Учасника тендеру не визнано у встановленому законом порядку банкрутом та відносно нього не відкрито ліквідаційну процедуру;</w:t>
      </w:r>
    </w:p>
    <w:p w:rsidR="00D142CE" w:rsidRDefault="0061330C" w:rsidP="00D142CE">
      <w:pPr>
        <w:pStyle w:val="a4"/>
        <w:numPr>
          <w:ilvl w:val="0"/>
          <w:numId w:val="16"/>
        </w:numPr>
        <w:rPr>
          <w:rFonts w:asciiTheme="minorHAnsi" w:hAnsiTheme="minorHAnsi" w:cstheme="minorHAnsi"/>
          <w:lang w:val="uk-UA"/>
        </w:rPr>
      </w:pPr>
      <w:r w:rsidRPr="0061330C">
        <w:rPr>
          <w:rFonts w:asciiTheme="minorHAnsi" w:hAnsiTheme="minorHAnsi" w:cstheme="minorHAnsi"/>
          <w:lang w:val="uk-UA"/>
        </w:rPr>
        <w:t>Забезпечити вивчення мови рівня А1 та А2 (елементарний користувач) у відповідності до загальноєвропейських стандартів володіння мовою</w:t>
      </w:r>
      <w:r w:rsidR="00D142CE" w:rsidRPr="00F07502">
        <w:rPr>
          <w:rFonts w:asciiTheme="minorHAnsi" w:hAnsiTheme="minorHAnsi" w:cstheme="minorHAnsi"/>
          <w:lang w:val="uk-UA"/>
        </w:rPr>
        <w:t>;</w:t>
      </w:r>
    </w:p>
    <w:p w:rsidR="009E5581" w:rsidRPr="00F07502" w:rsidRDefault="0061330C" w:rsidP="009E5581">
      <w:pPr>
        <w:pStyle w:val="a4"/>
        <w:numPr>
          <w:ilvl w:val="0"/>
          <w:numId w:val="16"/>
        </w:numPr>
        <w:rPr>
          <w:rFonts w:asciiTheme="minorHAnsi" w:hAnsiTheme="minorHAnsi" w:cstheme="minorHAnsi"/>
          <w:lang w:val="uk-UA"/>
        </w:rPr>
      </w:pPr>
      <w:r w:rsidRPr="0061330C">
        <w:rPr>
          <w:rFonts w:asciiTheme="minorHAnsi" w:hAnsiTheme="minorHAnsi" w:cstheme="minorHAnsi"/>
          <w:lang w:val="uk-UA"/>
        </w:rPr>
        <w:t>Учасник має обізнаність із сучасними міжнародними гуманітарними підходами у проведенні тренінгів та інтерактивних занять</w:t>
      </w:r>
      <w:r w:rsidR="00240F27">
        <w:rPr>
          <w:rFonts w:asciiTheme="minorHAnsi" w:hAnsiTheme="minorHAnsi" w:cstheme="minorHAnsi"/>
          <w:lang w:val="uk-UA"/>
        </w:rPr>
        <w:t>;</w:t>
      </w:r>
    </w:p>
    <w:p w:rsidR="008F4B0D" w:rsidRPr="009E5581" w:rsidRDefault="00FA1A70" w:rsidP="009E5581">
      <w:pPr>
        <w:pStyle w:val="a4"/>
        <w:numPr>
          <w:ilvl w:val="0"/>
          <w:numId w:val="16"/>
        </w:numPr>
        <w:rPr>
          <w:rFonts w:asciiTheme="minorHAnsi" w:hAnsiTheme="minorHAnsi" w:cstheme="minorHAnsi"/>
          <w:lang w:val="uk-UA"/>
        </w:rPr>
      </w:pPr>
      <w:r w:rsidRPr="00FA1A70">
        <w:rPr>
          <w:rFonts w:asciiTheme="minorHAnsi" w:hAnsiTheme="minorHAnsi" w:cstheme="minorHAnsi"/>
          <w:lang w:val="uk-UA"/>
        </w:rPr>
        <w:t>Учасник має дійсну ліцензію на освітню діяльність або КВЕД на надання навчальних послуг</w:t>
      </w:r>
      <w:r w:rsidR="003E06A9">
        <w:rPr>
          <w:rFonts w:asciiTheme="minorHAnsi" w:hAnsiTheme="minorHAnsi" w:cstheme="minorHAnsi"/>
          <w:lang w:val="uk-UA"/>
        </w:rPr>
        <w:t>;</w:t>
      </w:r>
    </w:p>
    <w:p w:rsidR="008F4B0D" w:rsidRPr="009171C4" w:rsidRDefault="00CF08E5" w:rsidP="009E5581">
      <w:pPr>
        <w:pStyle w:val="a4"/>
        <w:numPr>
          <w:ilvl w:val="0"/>
          <w:numId w:val="16"/>
        </w:numPr>
        <w:jc w:val="both"/>
        <w:rPr>
          <w:rFonts w:asciiTheme="minorHAnsi" w:hAnsiTheme="minorHAnsi" w:cstheme="minorHAnsi"/>
          <w:lang w:val="uk-UA"/>
        </w:rPr>
      </w:pPr>
      <w:r w:rsidRPr="00CF08E5">
        <w:rPr>
          <w:bCs/>
          <w:color w:val="000000"/>
          <w:shd w:val="clear" w:color="auto" w:fill="FFFFFF"/>
          <w:lang w:val="uk-UA"/>
        </w:rPr>
        <w:t>Персонал Учасника має належну професійну кваліфікацію</w:t>
      </w:r>
      <w:r w:rsidR="007A4A69">
        <w:rPr>
          <w:bCs/>
          <w:color w:val="000000"/>
          <w:shd w:val="clear" w:color="auto" w:fill="FFFFFF"/>
          <w:lang w:val="uk-UA"/>
        </w:rPr>
        <w:t>;</w:t>
      </w:r>
    </w:p>
    <w:p w:rsidR="009171C4" w:rsidRPr="00CB283C" w:rsidRDefault="00A570CA" w:rsidP="009E5581">
      <w:pPr>
        <w:pStyle w:val="a4"/>
        <w:numPr>
          <w:ilvl w:val="0"/>
          <w:numId w:val="16"/>
        </w:numPr>
        <w:jc w:val="both"/>
        <w:rPr>
          <w:rFonts w:asciiTheme="minorHAnsi" w:hAnsiTheme="minorHAnsi" w:cstheme="minorHAnsi"/>
          <w:lang w:val="uk-UA"/>
        </w:rPr>
      </w:pPr>
      <w:r w:rsidRPr="00A570CA">
        <w:rPr>
          <w:lang w:val="uk-UA" w:eastAsia="ru-RU"/>
        </w:rPr>
        <w:t>Учасник має практичний досвід проведення навчання української мови як іноземної для дорослих</w:t>
      </w:r>
      <w:r w:rsidR="00CB283C">
        <w:rPr>
          <w:lang w:val="uk-UA" w:eastAsia="ru-RU"/>
        </w:rPr>
        <w:t>;</w:t>
      </w:r>
    </w:p>
    <w:p w:rsidR="00CB283C" w:rsidRDefault="00CB283C" w:rsidP="00CB283C">
      <w:pPr>
        <w:pStyle w:val="a4"/>
        <w:numPr>
          <w:ilvl w:val="0"/>
          <w:numId w:val="16"/>
        </w:numPr>
        <w:jc w:val="both"/>
        <w:rPr>
          <w:rFonts w:asciiTheme="minorHAnsi" w:hAnsiTheme="minorHAnsi" w:cstheme="minorHAnsi"/>
          <w:lang w:val="uk-UA"/>
        </w:rPr>
      </w:pPr>
      <w:r w:rsidRPr="00CB283C">
        <w:rPr>
          <w:rFonts w:asciiTheme="minorHAnsi" w:hAnsiTheme="minorHAnsi" w:cstheme="minorHAnsi"/>
          <w:lang w:val="uk-UA"/>
        </w:rPr>
        <w:t>Безготівкова форма взаєморозрахунків за всі надані послуги</w:t>
      </w:r>
      <w:r>
        <w:rPr>
          <w:rFonts w:asciiTheme="minorHAnsi" w:hAnsiTheme="minorHAnsi" w:cstheme="minorHAnsi"/>
          <w:lang w:val="uk-UA"/>
        </w:rPr>
        <w:t>;</w:t>
      </w:r>
    </w:p>
    <w:p w:rsidR="00CB283C" w:rsidRDefault="00CB283C" w:rsidP="00CB283C">
      <w:pPr>
        <w:pStyle w:val="a4"/>
        <w:numPr>
          <w:ilvl w:val="0"/>
          <w:numId w:val="16"/>
        </w:numPr>
        <w:jc w:val="both"/>
        <w:rPr>
          <w:rFonts w:asciiTheme="minorHAnsi" w:hAnsiTheme="minorHAnsi" w:cstheme="minorHAnsi"/>
          <w:lang w:val="uk-UA"/>
        </w:rPr>
      </w:pPr>
      <w:r>
        <w:rPr>
          <w:rFonts w:asciiTheme="minorHAnsi" w:hAnsiTheme="minorHAnsi" w:cstheme="minorHAnsi"/>
          <w:lang w:val="uk-UA"/>
        </w:rPr>
        <w:t>Оплата прово</w:t>
      </w:r>
      <w:r w:rsidRPr="00CB283C">
        <w:rPr>
          <w:rFonts w:asciiTheme="minorHAnsi" w:hAnsiTheme="minorHAnsi" w:cstheme="minorHAnsi"/>
          <w:lang w:val="uk-UA"/>
        </w:rPr>
        <w:t>диться за фактом вик</w:t>
      </w:r>
      <w:r>
        <w:rPr>
          <w:rFonts w:asciiTheme="minorHAnsi" w:hAnsiTheme="minorHAnsi" w:cstheme="minorHAnsi"/>
          <w:lang w:val="uk-UA"/>
        </w:rPr>
        <w:t>онання робіт</w:t>
      </w:r>
      <w:r w:rsidR="008C40FC">
        <w:rPr>
          <w:rFonts w:asciiTheme="minorHAnsi" w:hAnsiTheme="minorHAnsi" w:cstheme="minorHAnsi"/>
          <w:lang w:val="uk-UA"/>
        </w:rPr>
        <w:t xml:space="preserve"> 2 рази на місяць</w:t>
      </w:r>
      <w:r w:rsidRPr="00CB283C">
        <w:rPr>
          <w:rFonts w:asciiTheme="minorHAnsi" w:hAnsiTheme="minorHAnsi" w:cstheme="minorHAnsi"/>
          <w:lang w:val="uk-UA"/>
        </w:rPr>
        <w:t>, після погодження наданої розгорнутої звітності</w:t>
      </w:r>
      <w:r>
        <w:rPr>
          <w:rFonts w:asciiTheme="minorHAnsi" w:hAnsiTheme="minorHAnsi" w:cstheme="minorHAnsi"/>
          <w:lang w:val="uk-UA"/>
        </w:rPr>
        <w:t>;</w:t>
      </w:r>
    </w:p>
    <w:p w:rsidR="00CB283C" w:rsidRPr="009171C4" w:rsidRDefault="00CB283C" w:rsidP="00CB283C">
      <w:pPr>
        <w:pStyle w:val="a4"/>
        <w:numPr>
          <w:ilvl w:val="0"/>
          <w:numId w:val="16"/>
        </w:numPr>
        <w:jc w:val="both"/>
        <w:rPr>
          <w:rFonts w:asciiTheme="minorHAnsi" w:hAnsiTheme="minorHAnsi" w:cstheme="minorHAnsi"/>
          <w:lang w:val="uk-UA"/>
        </w:rPr>
      </w:pPr>
      <w:r w:rsidRPr="00CB283C">
        <w:rPr>
          <w:rFonts w:asciiTheme="minorHAnsi" w:hAnsiTheme="minorHAnsi" w:cstheme="minorHAnsi"/>
        </w:rPr>
        <w:t xml:space="preserve">Валюта </w:t>
      </w:r>
      <w:r w:rsidR="00CB3DF8" w:rsidRPr="0017094F">
        <w:rPr>
          <w:rFonts w:asciiTheme="minorHAnsi" w:hAnsiTheme="minorHAnsi" w:cstheme="minorHAnsi"/>
          <w:lang w:val="uk-UA"/>
        </w:rPr>
        <w:t>виконання взаєморозрахунків</w:t>
      </w:r>
      <w:r w:rsidRPr="0017094F">
        <w:rPr>
          <w:rFonts w:asciiTheme="minorHAnsi" w:hAnsiTheme="minorHAnsi" w:cstheme="minorHAnsi"/>
        </w:rPr>
        <w:t xml:space="preserve"> – </w:t>
      </w:r>
      <w:r w:rsidR="00CB3DF8" w:rsidRPr="0017094F">
        <w:rPr>
          <w:rFonts w:asciiTheme="minorHAnsi" w:hAnsiTheme="minorHAnsi" w:cstheme="minorHAnsi"/>
          <w:lang w:val="uk-UA"/>
        </w:rPr>
        <w:t>у</w:t>
      </w:r>
      <w:proofErr w:type="spellStart"/>
      <w:r w:rsidR="00CB3DF8" w:rsidRPr="0017094F">
        <w:rPr>
          <w:rFonts w:asciiTheme="minorHAnsi" w:hAnsiTheme="minorHAnsi" w:cstheme="minorHAnsi"/>
        </w:rPr>
        <w:t>кра</w:t>
      </w:r>
      <w:proofErr w:type="spellEnd"/>
      <w:r w:rsidR="00CB3DF8" w:rsidRPr="0017094F">
        <w:rPr>
          <w:rFonts w:asciiTheme="minorHAnsi" w:hAnsiTheme="minorHAnsi" w:cstheme="minorHAnsi"/>
          <w:lang w:val="uk-UA"/>
        </w:rPr>
        <w:t>ї</w:t>
      </w:r>
      <w:proofErr w:type="spellStart"/>
      <w:r w:rsidR="00CB3DF8" w:rsidRPr="0017094F">
        <w:rPr>
          <w:rFonts w:asciiTheme="minorHAnsi" w:hAnsiTheme="minorHAnsi" w:cstheme="minorHAnsi"/>
        </w:rPr>
        <w:t>нс</w:t>
      </w:r>
      <w:proofErr w:type="spellEnd"/>
      <w:r w:rsidR="00CB3DF8" w:rsidRPr="0017094F">
        <w:rPr>
          <w:rFonts w:asciiTheme="minorHAnsi" w:hAnsiTheme="minorHAnsi" w:cstheme="minorHAnsi"/>
          <w:lang w:val="uk-UA"/>
        </w:rPr>
        <w:t>ь</w:t>
      </w:r>
      <w:r w:rsidR="00CB3DF8" w:rsidRPr="0017094F">
        <w:rPr>
          <w:rFonts w:asciiTheme="minorHAnsi" w:hAnsiTheme="minorHAnsi" w:cstheme="minorHAnsi"/>
        </w:rPr>
        <w:t>ка</w:t>
      </w:r>
      <w:r w:rsidR="0017094F" w:rsidRPr="0017094F">
        <w:rPr>
          <w:rFonts w:asciiTheme="minorHAnsi" w:hAnsiTheme="minorHAnsi" w:cstheme="minorHAnsi"/>
        </w:rPr>
        <w:t xml:space="preserve"> </w:t>
      </w:r>
      <w:r w:rsidRPr="00CB283C">
        <w:rPr>
          <w:rFonts w:asciiTheme="minorHAnsi" w:hAnsiTheme="minorHAnsi" w:cstheme="minorHAnsi"/>
        </w:rPr>
        <w:t>гривна.</w:t>
      </w:r>
    </w:p>
    <w:p w:rsidR="00E44E97" w:rsidRPr="0016016C" w:rsidRDefault="0016016C" w:rsidP="009E5581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</w:pPr>
      <w:r w:rsidRPr="0016016C"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  <w:t>Частина 4. Технічні вимоги.</w:t>
      </w:r>
    </w:p>
    <w:p w:rsidR="009E5581" w:rsidRPr="009E5581" w:rsidRDefault="00E20818" w:rsidP="009E5581">
      <w:pPr>
        <w:pStyle w:val="a4"/>
        <w:numPr>
          <w:ilvl w:val="0"/>
          <w:numId w:val="18"/>
        </w:numPr>
        <w:jc w:val="both"/>
        <w:rPr>
          <w:rFonts w:asciiTheme="minorHAnsi" w:hAnsiTheme="minorHAnsi" w:cstheme="minorHAnsi"/>
          <w:b/>
          <w:u w:val="single"/>
          <w:lang w:val="uk-UA"/>
        </w:rPr>
      </w:pPr>
      <w:r w:rsidRPr="00E20818">
        <w:rPr>
          <w:rFonts w:asciiTheme="minorHAnsi" w:hAnsiTheme="minorHAnsi" w:cstheme="minorHAnsi"/>
          <w:lang w:val="uk-UA"/>
        </w:rPr>
        <w:t>Викладання згідно розробленої навчальної програми з наявністю супроводжуючих матеріалів для проведення</w:t>
      </w:r>
      <w:r w:rsidR="00740F66">
        <w:rPr>
          <w:rFonts w:asciiTheme="minorHAnsi" w:hAnsiTheme="minorHAnsi" w:cstheme="minorHAnsi"/>
          <w:lang w:val="uk-UA"/>
        </w:rPr>
        <w:t xml:space="preserve"> занять з української мови як</w:t>
      </w:r>
      <w:r w:rsidRPr="00E20818">
        <w:rPr>
          <w:rFonts w:asciiTheme="minorHAnsi" w:hAnsiTheme="minorHAnsi" w:cstheme="minorHAnsi"/>
          <w:lang w:val="uk-UA"/>
        </w:rPr>
        <w:t xml:space="preserve"> іноземної для доросли</w:t>
      </w:r>
      <w:r>
        <w:rPr>
          <w:rFonts w:asciiTheme="minorHAnsi" w:hAnsiTheme="minorHAnsi" w:cstheme="minorHAnsi"/>
          <w:lang w:val="uk-UA"/>
        </w:rPr>
        <w:t>х</w:t>
      </w:r>
      <w:r w:rsidR="009E5581">
        <w:rPr>
          <w:rFonts w:asciiTheme="minorHAnsi" w:hAnsiTheme="minorHAnsi" w:cstheme="minorHAnsi"/>
          <w:lang w:val="uk-UA"/>
        </w:rPr>
        <w:t>;</w:t>
      </w:r>
    </w:p>
    <w:p w:rsidR="009E5581" w:rsidRPr="00E44E97" w:rsidRDefault="00E20818" w:rsidP="009E5581">
      <w:pPr>
        <w:pStyle w:val="a4"/>
        <w:numPr>
          <w:ilvl w:val="0"/>
          <w:numId w:val="18"/>
        </w:numPr>
        <w:jc w:val="both"/>
        <w:rPr>
          <w:rFonts w:asciiTheme="minorHAnsi" w:hAnsiTheme="minorHAnsi" w:cstheme="minorHAnsi"/>
          <w:b/>
          <w:u w:val="single"/>
          <w:lang w:val="uk-UA"/>
        </w:rPr>
      </w:pPr>
      <w:r>
        <w:rPr>
          <w:rFonts w:asciiTheme="minorHAnsi" w:hAnsiTheme="minorHAnsi" w:cstheme="minorHAnsi"/>
          <w:lang w:val="uk-UA"/>
        </w:rPr>
        <w:t>В</w:t>
      </w:r>
      <w:r w:rsidRPr="00E20818">
        <w:rPr>
          <w:rFonts w:asciiTheme="minorHAnsi" w:hAnsiTheme="minorHAnsi" w:cstheme="minorHAnsi"/>
          <w:lang w:val="uk-UA"/>
        </w:rPr>
        <w:t>олодіння методиками викладання без використання мови-посередника</w:t>
      </w:r>
      <w:r w:rsidR="009E5581">
        <w:rPr>
          <w:rFonts w:asciiTheme="minorHAnsi" w:hAnsiTheme="minorHAnsi" w:cstheme="minorHAnsi"/>
          <w:lang w:val="uk-UA"/>
        </w:rPr>
        <w:t>;</w:t>
      </w:r>
    </w:p>
    <w:p w:rsidR="00E44E97" w:rsidRDefault="001C4FB0" w:rsidP="00E44E97">
      <w:pPr>
        <w:pStyle w:val="a4"/>
        <w:numPr>
          <w:ilvl w:val="0"/>
          <w:numId w:val="18"/>
        </w:numPr>
        <w:jc w:val="both"/>
        <w:rPr>
          <w:rFonts w:asciiTheme="minorHAnsi" w:hAnsiTheme="minorHAnsi" w:cstheme="minorHAnsi"/>
          <w:lang w:val="uk-UA"/>
        </w:rPr>
      </w:pPr>
      <w:r>
        <w:rPr>
          <w:rFonts w:asciiTheme="minorHAnsi" w:hAnsiTheme="minorHAnsi" w:cstheme="minorHAnsi"/>
          <w:lang w:val="uk-UA"/>
        </w:rPr>
        <w:t>П</w:t>
      </w:r>
      <w:r w:rsidRPr="001C4FB0">
        <w:rPr>
          <w:rFonts w:asciiTheme="minorHAnsi" w:hAnsiTheme="minorHAnsi" w:cstheme="minorHAnsi"/>
          <w:lang w:val="uk-UA"/>
        </w:rPr>
        <w:t>очаткове, проміжне і фінальне тестування для відслідковування прогресу навчання</w:t>
      </w:r>
      <w:r w:rsidR="00E44E97">
        <w:rPr>
          <w:rFonts w:asciiTheme="minorHAnsi" w:hAnsiTheme="minorHAnsi" w:cstheme="minorHAnsi"/>
          <w:lang w:val="uk-UA"/>
        </w:rPr>
        <w:t>;</w:t>
      </w:r>
    </w:p>
    <w:p w:rsidR="009E5581" w:rsidRPr="00E44E97" w:rsidRDefault="00880C51" w:rsidP="00E44E97">
      <w:pPr>
        <w:pStyle w:val="a4"/>
        <w:numPr>
          <w:ilvl w:val="0"/>
          <w:numId w:val="18"/>
        </w:numPr>
        <w:jc w:val="both"/>
        <w:rPr>
          <w:rFonts w:asciiTheme="minorHAnsi" w:hAnsiTheme="minorHAnsi" w:cstheme="minorHAnsi"/>
          <w:b/>
          <w:u w:val="single"/>
          <w:lang w:val="uk-UA"/>
        </w:rPr>
      </w:pPr>
      <w:r w:rsidRPr="00880C51">
        <w:rPr>
          <w:rFonts w:asciiTheme="minorHAnsi" w:hAnsiTheme="minorHAnsi" w:cstheme="minorHAnsi"/>
          <w:lang w:val="uk-UA"/>
        </w:rPr>
        <w:t>Навчання з акцентом на розвиток розмовних навичок, вміння вільно і правильно говорити, а також сприймати швидку мову на слух</w:t>
      </w:r>
      <w:r w:rsidR="009E5581" w:rsidRPr="00E44E97">
        <w:rPr>
          <w:rFonts w:asciiTheme="minorHAnsi" w:hAnsiTheme="minorHAnsi" w:cstheme="minorHAnsi"/>
          <w:lang w:val="uk-UA"/>
        </w:rPr>
        <w:t>;</w:t>
      </w:r>
    </w:p>
    <w:p w:rsidR="009171C4" w:rsidRPr="009171C4" w:rsidRDefault="00853BF7" w:rsidP="009171C4">
      <w:pPr>
        <w:pStyle w:val="a4"/>
        <w:numPr>
          <w:ilvl w:val="0"/>
          <w:numId w:val="18"/>
        </w:numPr>
        <w:jc w:val="both"/>
        <w:rPr>
          <w:rFonts w:asciiTheme="minorHAnsi" w:hAnsiTheme="minorHAnsi" w:cstheme="minorHAnsi"/>
          <w:lang w:val="uk-UA"/>
        </w:rPr>
      </w:pPr>
      <w:r>
        <w:rPr>
          <w:rFonts w:asciiTheme="minorHAnsi" w:hAnsiTheme="minorHAnsi"/>
          <w:lang w:val="uk-UA"/>
        </w:rPr>
        <w:t>М</w:t>
      </w:r>
      <w:r w:rsidRPr="00853BF7">
        <w:rPr>
          <w:rFonts w:asciiTheme="minorHAnsi" w:hAnsiTheme="minorHAnsi"/>
          <w:lang w:val="uk-UA"/>
        </w:rPr>
        <w:t>ожливість ведення паралельно декількох груп</w:t>
      </w:r>
      <w:r w:rsidR="009171C4">
        <w:rPr>
          <w:rFonts w:asciiTheme="minorHAnsi" w:hAnsiTheme="minorHAnsi"/>
          <w:lang w:val="uk-UA"/>
        </w:rPr>
        <w:t>;</w:t>
      </w:r>
    </w:p>
    <w:p w:rsidR="009E5581" w:rsidRPr="00343DF7" w:rsidRDefault="009910BB" w:rsidP="009E5581">
      <w:pPr>
        <w:pStyle w:val="a4"/>
        <w:numPr>
          <w:ilvl w:val="0"/>
          <w:numId w:val="18"/>
        </w:numPr>
        <w:jc w:val="both"/>
        <w:rPr>
          <w:rFonts w:asciiTheme="minorHAnsi" w:hAnsiTheme="minorHAnsi" w:cstheme="minorHAnsi"/>
          <w:lang w:val="uk-UA"/>
        </w:rPr>
      </w:pPr>
      <w:r w:rsidRPr="009910BB">
        <w:rPr>
          <w:rFonts w:asciiTheme="minorHAnsi" w:hAnsiTheme="minorHAnsi" w:cstheme="minorHAnsi"/>
          <w:lang w:val="uk-UA"/>
        </w:rPr>
        <w:t>Надання звітів про навчальний процес</w:t>
      </w:r>
      <w:r w:rsidR="007A2E87">
        <w:rPr>
          <w:rFonts w:asciiTheme="minorHAnsi" w:hAnsiTheme="minorHAnsi" w:cstheme="minorHAnsi"/>
          <w:lang w:val="uk-UA"/>
        </w:rPr>
        <w:t xml:space="preserve"> </w:t>
      </w:r>
      <w:r w:rsidR="007A2E87" w:rsidRPr="00EC27BC">
        <w:rPr>
          <w:rFonts w:asciiTheme="minorHAnsi" w:hAnsiTheme="minorHAnsi" w:cstheme="minorHAnsi"/>
          <w:lang w:val="uk-UA"/>
        </w:rPr>
        <w:t>у погодженій з Фондом формі</w:t>
      </w:r>
      <w:r w:rsidR="009E5581" w:rsidRPr="00343DF7">
        <w:rPr>
          <w:rFonts w:asciiTheme="minorHAnsi" w:hAnsiTheme="minorHAnsi" w:cstheme="minorHAnsi"/>
          <w:lang w:val="uk-UA"/>
        </w:rPr>
        <w:t>;</w:t>
      </w:r>
    </w:p>
    <w:p w:rsidR="00343DF7" w:rsidRPr="00343DF7" w:rsidRDefault="00854949" w:rsidP="00854949">
      <w:pPr>
        <w:pStyle w:val="a4"/>
        <w:numPr>
          <w:ilvl w:val="0"/>
          <w:numId w:val="18"/>
        </w:numPr>
        <w:jc w:val="both"/>
        <w:rPr>
          <w:rFonts w:asciiTheme="minorHAnsi" w:hAnsiTheme="minorHAnsi" w:cstheme="minorHAnsi"/>
          <w:lang w:val="uk-UA"/>
        </w:rPr>
      </w:pPr>
      <w:r w:rsidRPr="00854949">
        <w:rPr>
          <w:rFonts w:asciiTheme="minorHAnsi" w:hAnsiTheme="minorHAnsi"/>
          <w:lang w:val="uk-UA"/>
        </w:rPr>
        <w:t>Досвід розробки уроків та навчально-методичних матеріалів, що відповідатимуть потребам аудиторії (окремих осіб)</w:t>
      </w:r>
      <w:r w:rsidR="00343DF7">
        <w:rPr>
          <w:rFonts w:asciiTheme="minorHAnsi" w:hAnsiTheme="minorHAnsi"/>
          <w:lang w:val="uk-UA"/>
        </w:rPr>
        <w:t>;</w:t>
      </w:r>
    </w:p>
    <w:p w:rsidR="00E44E97" w:rsidRPr="00DE6DCB" w:rsidRDefault="00DE6DCB" w:rsidP="00D142CE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</w:pPr>
      <w:r w:rsidRPr="00DE6DCB"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  <w:t>Частина 5. Інші вимоги.</w:t>
      </w:r>
    </w:p>
    <w:p w:rsidR="00D142CE" w:rsidRDefault="00D142CE" w:rsidP="009E5581">
      <w:pPr>
        <w:pStyle w:val="a4"/>
        <w:numPr>
          <w:ilvl w:val="0"/>
          <w:numId w:val="19"/>
        </w:numPr>
        <w:jc w:val="both"/>
        <w:rPr>
          <w:rFonts w:asciiTheme="minorHAnsi" w:hAnsiTheme="minorHAnsi" w:cstheme="minorHAnsi"/>
          <w:lang w:val="uk-UA"/>
        </w:rPr>
      </w:pPr>
      <w:r w:rsidRPr="009E5581">
        <w:rPr>
          <w:rFonts w:asciiTheme="minorHAnsi" w:hAnsiTheme="minorHAnsi" w:cstheme="minorHAnsi"/>
          <w:lang w:val="uk-UA"/>
        </w:rPr>
        <w:t>Толерантність та повага до різних релігій та культур;</w:t>
      </w:r>
    </w:p>
    <w:p w:rsidR="00E44E97" w:rsidRPr="008E4B06" w:rsidRDefault="008E4B06" w:rsidP="00D142CE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</w:pPr>
      <w:r w:rsidRPr="008E4B06"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  <w:t>Частина 6. Вимоги до пропозиції.</w:t>
      </w:r>
    </w:p>
    <w:p w:rsidR="00D142CE" w:rsidRPr="00D142CE" w:rsidRDefault="00D142CE" w:rsidP="00D142C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D142CE">
        <w:rPr>
          <w:rFonts w:asciiTheme="minorHAnsi" w:hAnsiTheme="minorHAnsi" w:cstheme="minorHAnsi"/>
          <w:sz w:val="22"/>
          <w:szCs w:val="22"/>
          <w:lang w:val="uk-UA"/>
        </w:rPr>
        <w:t xml:space="preserve">Пропозиції слід подавати, користуючись наведеними Додатками. </w:t>
      </w:r>
    </w:p>
    <w:p w:rsidR="00D142CE" w:rsidRPr="00D142CE" w:rsidRDefault="00D142CE" w:rsidP="00D142C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D142CE">
        <w:rPr>
          <w:rFonts w:asciiTheme="minorHAnsi" w:hAnsiTheme="minorHAnsi" w:cstheme="minorHAnsi"/>
          <w:sz w:val="22"/>
          <w:szCs w:val="22"/>
          <w:lang w:val="uk-UA"/>
        </w:rPr>
        <w:t xml:space="preserve">Ваша пропозиція повинна складатися з наступного комплекту документів: </w:t>
      </w:r>
    </w:p>
    <w:p w:rsidR="00D142CE" w:rsidRPr="00D142CE" w:rsidRDefault="00680867" w:rsidP="00D142CE">
      <w:pPr>
        <w:pStyle w:val="a4"/>
        <w:numPr>
          <w:ilvl w:val="0"/>
          <w:numId w:val="15"/>
        </w:numPr>
        <w:jc w:val="both"/>
        <w:rPr>
          <w:rFonts w:asciiTheme="minorHAnsi" w:hAnsiTheme="minorHAnsi" w:cstheme="minorHAnsi"/>
          <w:b/>
          <w:u w:val="single"/>
          <w:lang w:val="uk-UA"/>
        </w:rPr>
      </w:pPr>
      <w:r>
        <w:rPr>
          <w:rFonts w:asciiTheme="minorHAnsi" w:hAnsiTheme="minorHAnsi" w:cstheme="minorHAnsi"/>
          <w:lang w:val="uk-UA"/>
        </w:rPr>
        <w:t xml:space="preserve">Технічної пропозиції (Додаток </w:t>
      </w:r>
      <w:r w:rsidR="00D142CE" w:rsidRPr="00D142CE">
        <w:rPr>
          <w:rFonts w:asciiTheme="minorHAnsi" w:hAnsiTheme="minorHAnsi" w:cstheme="minorHAnsi"/>
          <w:lang w:val="uk-UA"/>
        </w:rPr>
        <w:t>1</w:t>
      </w:r>
      <w:r>
        <w:rPr>
          <w:rFonts w:asciiTheme="minorHAnsi" w:hAnsiTheme="minorHAnsi" w:cstheme="minorHAnsi"/>
          <w:lang w:val="uk-UA"/>
        </w:rPr>
        <w:t>.</w:t>
      </w:r>
      <w:r w:rsidR="00D142CE" w:rsidRPr="00D142CE">
        <w:rPr>
          <w:rFonts w:asciiTheme="minorHAnsi" w:hAnsiTheme="minorHAnsi" w:cstheme="minorHAnsi"/>
          <w:lang w:val="uk-UA"/>
        </w:rPr>
        <w:t xml:space="preserve">) </w:t>
      </w:r>
    </w:p>
    <w:p w:rsidR="00D142CE" w:rsidRPr="00D142CE" w:rsidRDefault="00D142CE" w:rsidP="00D142CE">
      <w:pPr>
        <w:pStyle w:val="a4"/>
        <w:numPr>
          <w:ilvl w:val="0"/>
          <w:numId w:val="15"/>
        </w:numPr>
        <w:jc w:val="both"/>
        <w:rPr>
          <w:rFonts w:asciiTheme="minorHAnsi" w:hAnsiTheme="minorHAnsi" w:cstheme="minorHAnsi"/>
          <w:b/>
          <w:u w:val="single"/>
          <w:lang w:val="uk-UA"/>
        </w:rPr>
      </w:pPr>
      <w:r w:rsidRPr="00D142CE">
        <w:rPr>
          <w:rFonts w:asciiTheme="minorHAnsi" w:hAnsiTheme="minorHAnsi" w:cstheme="minorHAnsi"/>
          <w:lang w:val="uk-UA"/>
        </w:rPr>
        <w:t>Ф</w:t>
      </w:r>
      <w:r w:rsidR="00680867">
        <w:rPr>
          <w:rFonts w:asciiTheme="minorHAnsi" w:hAnsiTheme="minorHAnsi" w:cstheme="minorHAnsi"/>
          <w:lang w:val="uk-UA"/>
        </w:rPr>
        <w:t xml:space="preserve">інансової пропозиції (Додаток </w:t>
      </w:r>
      <w:r w:rsidRPr="00D142CE">
        <w:rPr>
          <w:rFonts w:asciiTheme="minorHAnsi" w:hAnsiTheme="minorHAnsi" w:cstheme="minorHAnsi"/>
          <w:lang w:val="uk-UA"/>
        </w:rPr>
        <w:t>2</w:t>
      </w:r>
      <w:r w:rsidR="00680867">
        <w:rPr>
          <w:rFonts w:asciiTheme="minorHAnsi" w:hAnsiTheme="minorHAnsi" w:cstheme="minorHAnsi"/>
          <w:lang w:val="uk-UA"/>
        </w:rPr>
        <w:t>.</w:t>
      </w:r>
      <w:r w:rsidRPr="00D142CE">
        <w:rPr>
          <w:rFonts w:asciiTheme="minorHAnsi" w:hAnsiTheme="minorHAnsi" w:cstheme="minorHAnsi"/>
          <w:lang w:val="uk-UA"/>
        </w:rPr>
        <w:t xml:space="preserve">) </w:t>
      </w:r>
    </w:p>
    <w:p w:rsidR="00D142CE" w:rsidRPr="00794E88" w:rsidRDefault="00D142CE" w:rsidP="00D142CE">
      <w:pPr>
        <w:pStyle w:val="a4"/>
        <w:numPr>
          <w:ilvl w:val="0"/>
          <w:numId w:val="15"/>
        </w:numPr>
        <w:jc w:val="both"/>
        <w:rPr>
          <w:rFonts w:asciiTheme="minorHAnsi" w:hAnsiTheme="minorHAnsi" w:cstheme="minorHAnsi"/>
          <w:b/>
          <w:u w:val="single"/>
          <w:lang w:val="uk-UA"/>
        </w:rPr>
      </w:pPr>
      <w:r w:rsidRPr="00D142CE">
        <w:rPr>
          <w:rFonts w:asciiTheme="minorHAnsi" w:hAnsiTheme="minorHAnsi" w:cstheme="minorHAnsi"/>
          <w:lang w:val="uk-UA"/>
        </w:rPr>
        <w:lastRenderedPageBreak/>
        <w:t xml:space="preserve">Копії </w:t>
      </w:r>
      <w:r w:rsidR="00EA01CF">
        <w:rPr>
          <w:rFonts w:asciiTheme="minorHAnsi" w:hAnsiTheme="minorHAnsi" w:cstheme="minorHAnsi"/>
          <w:lang w:val="uk-UA"/>
        </w:rPr>
        <w:t xml:space="preserve">статутних та </w:t>
      </w:r>
      <w:r w:rsidRPr="00D142CE">
        <w:rPr>
          <w:rFonts w:asciiTheme="minorHAnsi" w:hAnsiTheme="minorHAnsi" w:cstheme="minorHAnsi"/>
          <w:lang w:val="uk-UA"/>
        </w:rPr>
        <w:t>реєстраційних документів юридичної особи або ФОП</w:t>
      </w:r>
      <w:r w:rsidR="00864C55">
        <w:rPr>
          <w:rFonts w:asciiTheme="minorHAnsi" w:hAnsiTheme="minorHAnsi" w:cstheme="minorHAnsi"/>
          <w:lang w:val="uk-UA"/>
        </w:rPr>
        <w:t>.</w:t>
      </w:r>
    </w:p>
    <w:p w:rsidR="00D142CE" w:rsidRPr="00D142CE" w:rsidRDefault="00B3666D" w:rsidP="00D142CE">
      <w:pPr>
        <w:pStyle w:val="a4"/>
        <w:numPr>
          <w:ilvl w:val="0"/>
          <w:numId w:val="15"/>
        </w:numPr>
        <w:jc w:val="both"/>
        <w:rPr>
          <w:rFonts w:asciiTheme="minorHAnsi" w:hAnsiTheme="minorHAnsi" w:cstheme="minorHAnsi"/>
          <w:b/>
          <w:u w:val="single"/>
          <w:lang w:val="uk-UA"/>
        </w:rPr>
      </w:pPr>
      <w:r w:rsidRPr="00B3666D">
        <w:rPr>
          <w:rFonts w:asciiTheme="minorHAnsi" w:hAnsiTheme="minorHAnsi" w:cstheme="minorHAnsi"/>
          <w:lang w:val="uk-UA"/>
        </w:rPr>
        <w:t>Копії будь-яких інших документів, які, на Вашу думку, можуть слугувати підтвердженням заявлених можливостей до надання послуг (інформація щодо досвіду роботи, відгуки клієнтів тощо)</w:t>
      </w:r>
      <w:r>
        <w:rPr>
          <w:rFonts w:asciiTheme="minorHAnsi" w:hAnsiTheme="minorHAnsi" w:cstheme="minorHAnsi"/>
          <w:lang w:val="uk-UA"/>
        </w:rPr>
        <w:t>.</w:t>
      </w:r>
    </w:p>
    <w:p w:rsidR="00D142CE" w:rsidRPr="00D142CE" w:rsidRDefault="00D142CE" w:rsidP="00D142CE">
      <w:pPr>
        <w:pStyle w:val="a4"/>
        <w:numPr>
          <w:ilvl w:val="0"/>
          <w:numId w:val="15"/>
        </w:numPr>
        <w:jc w:val="both"/>
        <w:rPr>
          <w:rFonts w:asciiTheme="minorHAnsi" w:hAnsiTheme="minorHAnsi" w:cstheme="minorHAnsi"/>
          <w:lang w:val="uk-UA"/>
        </w:rPr>
      </w:pPr>
      <w:r w:rsidRPr="00D142CE">
        <w:rPr>
          <w:rFonts w:asciiTheme="minorHAnsi" w:hAnsiTheme="minorHAnsi" w:cstheme="minorHAnsi"/>
          <w:lang w:val="uk-UA"/>
        </w:rPr>
        <w:t>Форма реєстрації Постачальника (Додаток 3</w:t>
      </w:r>
      <w:r w:rsidR="00680867">
        <w:rPr>
          <w:rFonts w:asciiTheme="minorHAnsi" w:hAnsiTheme="minorHAnsi" w:cstheme="minorHAnsi"/>
          <w:lang w:val="uk-UA"/>
        </w:rPr>
        <w:t>.</w:t>
      </w:r>
      <w:r w:rsidRPr="00D142CE">
        <w:rPr>
          <w:rFonts w:asciiTheme="minorHAnsi" w:hAnsiTheme="minorHAnsi" w:cstheme="minorHAnsi"/>
          <w:lang w:val="uk-UA"/>
        </w:rPr>
        <w:t>)</w:t>
      </w:r>
    </w:p>
    <w:p w:rsidR="00D142CE" w:rsidRPr="00D142CE" w:rsidRDefault="00D142CE" w:rsidP="00D142CE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142CE">
        <w:rPr>
          <w:rFonts w:asciiTheme="minorHAnsi" w:hAnsiTheme="minorHAnsi" w:cstheme="minorHAnsi"/>
          <w:sz w:val="22"/>
          <w:szCs w:val="22"/>
          <w:lang w:val="uk-UA"/>
        </w:rPr>
        <w:t xml:space="preserve">Будь-ласка надайте свою пропозицію двома окремими листами </w:t>
      </w:r>
      <w:r w:rsidR="007B1816">
        <w:rPr>
          <w:rFonts w:asciiTheme="minorHAnsi" w:hAnsiTheme="minorHAnsi" w:cstheme="minorHAnsi"/>
          <w:b/>
          <w:sz w:val="22"/>
          <w:szCs w:val="22"/>
          <w:lang w:val="uk-UA"/>
        </w:rPr>
        <w:t>за формою згідно Додатка</w:t>
      </w:r>
      <w:r w:rsidRPr="00EF3FFA">
        <w:rPr>
          <w:rFonts w:asciiTheme="minorHAnsi" w:hAnsiTheme="minorHAnsi" w:cstheme="minorHAnsi"/>
          <w:b/>
          <w:sz w:val="22"/>
          <w:szCs w:val="22"/>
          <w:lang w:val="uk-UA"/>
        </w:rPr>
        <w:t xml:space="preserve"> </w:t>
      </w:r>
      <w:r w:rsidRPr="00EF3FFA">
        <w:rPr>
          <w:rFonts w:asciiTheme="minorHAnsi" w:hAnsiTheme="minorHAnsi" w:cstheme="minorHAnsi"/>
          <w:b/>
          <w:sz w:val="22"/>
          <w:szCs w:val="22"/>
        </w:rPr>
        <w:t>1</w:t>
      </w:r>
      <w:r w:rsidRPr="00EF3FFA">
        <w:rPr>
          <w:rFonts w:asciiTheme="minorHAnsi" w:hAnsiTheme="minorHAnsi" w:cstheme="minorHAnsi"/>
          <w:b/>
          <w:sz w:val="22"/>
          <w:szCs w:val="22"/>
          <w:lang w:val="uk-UA"/>
        </w:rPr>
        <w:t xml:space="preserve"> (Технічна Пропозиція), та </w:t>
      </w:r>
      <w:r w:rsidR="007B1816">
        <w:rPr>
          <w:rFonts w:asciiTheme="minorHAnsi" w:hAnsiTheme="minorHAnsi" w:cstheme="minorHAnsi"/>
          <w:b/>
          <w:sz w:val="22"/>
          <w:szCs w:val="22"/>
          <w:lang w:val="uk-UA"/>
        </w:rPr>
        <w:t xml:space="preserve">Додатка </w:t>
      </w:r>
      <w:r w:rsidRPr="00EF3FFA">
        <w:rPr>
          <w:rFonts w:asciiTheme="minorHAnsi" w:hAnsiTheme="minorHAnsi" w:cstheme="minorHAnsi"/>
          <w:b/>
          <w:sz w:val="22"/>
          <w:szCs w:val="22"/>
          <w:lang w:val="uk-UA"/>
        </w:rPr>
        <w:t>2 (Фінансова пропозиція) до цього Запиту.</w:t>
      </w:r>
      <w:r w:rsidRPr="00D142CE"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  <w:t xml:space="preserve"> </w:t>
      </w:r>
    </w:p>
    <w:p w:rsidR="00D142CE" w:rsidRPr="008F4B0D" w:rsidRDefault="00D142CE" w:rsidP="00D142C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D142CE">
        <w:rPr>
          <w:rFonts w:asciiTheme="minorHAnsi" w:hAnsiTheme="minorHAnsi" w:cstheme="minorHAnsi"/>
          <w:sz w:val="22"/>
          <w:szCs w:val="22"/>
          <w:lang w:val="uk-UA"/>
        </w:rPr>
        <w:t xml:space="preserve">Тендерні пропозиції повинні бути оформлені на офіційному фірмовому бланку, який чітко ідентифікує Вашу компанію. Якщо пропозиція буде надсилатися електронною поштою: вкажіть, будь ласка, у темі листа: - «тендер </w:t>
      </w:r>
      <w:r w:rsidRPr="00D142CE">
        <w:rPr>
          <w:rFonts w:asciiTheme="minorHAnsi" w:hAnsiTheme="minorHAnsi"/>
          <w:b/>
          <w:sz w:val="21"/>
          <w:szCs w:val="21"/>
          <w:shd w:val="clear" w:color="auto" w:fill="FFFFFF"/>
          <w:lang w:val="en-US"/>
        </w:rPr>
        <w:t>RFP</w:t>
      </w:r>
      <w:r w:rsidR="0043399A">
        <w:rPr>
          <w:rFonts w:asciiTheme="minorHAnsi" w:hAnsiTheme="minorHAnsi"/>
          <w:b/>
          <w:sz w:val="21"/>
          <w:szCs w:val="21"/>
          <w:shd w:val="clear" w:color="auto" w:fill="FFFFFF"/>
          <w:lang w:val="uk-UA"/>
        </w:rPr>
        <w:t xml:space="preserve"> 01_02</w:t>
      </w:r>
      <w:r w:rsidR="00F5475B">
        <w:rPr>
          <w:rFonts w:asciiTheme="minorHAnsi" w:hAnsiTheme="minorHAnsi"/>
          <w:b/>
          <w:sz w:val="21"/>
          <w:szCs w:val="21"/>
          <w:shd w:val="clear" w:color="auto" w:fill="FFFFFF"/>
          <w:lang w:val="uk-UA"/>
        </w:rPr>
        <w:t>.</w:t>
      </w:r>
      <w:r w:rsidR="00F5475B" w:rsidRPr="00E3390E">
        <w:rPr>
          <w:rFonts w:asciiTheme="minorHAnsi" w:hAnsiTheme="minorHAnsi"/>
          <w:b/>
          <w:sz w:val="21"/>
          <w:szCs w:val="21"/>
          <w:shd w:val="clear" w:color="auto" w:fill="FFFFFF"/>
          <w:lang w:val="uk-UA"/>
        </w:rPr>
        <w:t>22</w:t>
      </w:r>
      <w:r w:rsidRPr="00E3390E">
        <w:rPr>
          <w:rFonts w:asciiTheme="minorHAnsi" w:hAnsiTheme="minorHAnsi"/>
          <w:b/>
          <w:sz w:val="21"/>
          <w:szCs w:val="21"/>
          <w:shd w:val="clear" w:color="auto" w:fill="FFFFFF"/>
          <w:lang w:val="uk-UA"/>
        </w:rPr>
        <w:t xml:space="preserve"> </w:t>
      </w:r>
      <w:r w:rsidRPr="00E3390E">
        <w:rPr>
          <w:rFonts w:asciiTheme="minorHAnsi" w:hAnsiTheme="minorHAnsi" w:cstheme="minorHAnsi"/>
          <w:sz w:val="22"/>
          <w:szCs w:val="22"/>
          <w:lang w:val="uk-UA"/>
        </w:rPr>
        <w:t xml:space="preserve"> та назву своєї компанії.</w:t>
      </w:r>
      <w:r w:rsidR="00794E88" w:rsidRPr="00E3390E">
        <w:rPr>
          <w:rFonts w:asciiTheme="minorHAnsi" w:hAnsiTheme="minorHAnsi" w:cstheme="minorHAnsi"/>
          <w:sz w:val="22"/>
          <w:szCs w:val="22"/>
          <w:lang w:val="uk-UA"/>
        </w:rPr>
        <w:t>»</w:t>
      </w:r>
      <w:r w:rsidRPr="008F4B0D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</w:p>
    <w:p w:rsidR="00D142CE" w:rsidRPr="008F4B0D" w:rsidRDefault="00D142CE" w:rsidP="00D142C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8F4B0D">
        <w:rPr>
          <w:rFonts w:asciiTheme="minorHAnsi" w:hAnsiTheme="minorHAnsi" w:cstheme="minorHAnsi"/>
          <w:sz w:val="22"/>
          <w:szCs w:val="22"/>
          <w:lang w:val="uk-UA"/>
        </w:rPr>
        <w:t>Заповнені форми</w:t>
      </w:r>
      <w:r w:rsidR="001470D6">
        <w:rPr>
          <w:rFonts w:asciiTheme="minorHAnsi" w:hAnsiTheme="minorHAnsi" w:cstheme="minorHAnsi"/>
          <w:sz w:val="22"/>
          <w:szCs w:val="22"/>
          <w:lang w:val="uk-UA"/>
        </w:rPr>
        <w:t xml:space="preserve"> Технічної пропозиції (Додаток </w:t>
      </w:r>
      <w:r w:rsidRPr="008F4B0D">
        <w:rPr>
          <w:rFonts w:asciiTheme="minorHAnsi" w:hAnsiTheme="minorHAnsi" w:cstheme="minorHAnsi"/>
          <w:sz w:val="22"/>
          <w:szCs w:val="22"/>
          <w:lang w:val="uk-UA"/>
        </w:rPr>
        <w:t>1</w:t>
      </w:r>
      <w:r w:rsidR="001470D6">
        <w:rPr>
          <w:rFonts w:asciiTheme="minorHAnsi" w:hAnsiTheme="minorHAnsi" w:cstheme="minorHAnsi"/>
          <w:sz w:val="22"/>
          <w:szCs w:val="22"/>
          <w:lang w:val="uk-UA"/>
        </w:rPr>
        <w:t>.</w:t>
      </w:r>
      <w:r w:rsidRPr="008F4B0D">
        <w:rPr>
          <w:rFonts w:asciiTheme="minorHAnsi" w:hAnsiTheme="minorHAnsi" w:cstheme="minorHAnsi"/>
          <w:sz w:val="22"/>
          <w:szCs w:val="22"/>
          <w:lang w:val="uk-UA"/>
        </w:rPr>
        <w:t xml:space="preserve">), </w:t>
      </w:r>
      <w:r w:rsidR="001470D6">
        <w:rPr>
          <w:rFonts w:asciiTheme="minorHAnsi" w:hAnsiTheme="minorHAnsi" w:cstheme="minorHAnsi"/>
          <w:sz w:val="22"/>
          <w:szCs w:val="22"/>
          <w:lang w:val="uk-UA"/>
        </w:rPr>
        <w:t xml:space="preserve">Фінансової пропозиції (Додаток </w:t>
      </w:r>
      <w:r w:rsidRPr="008F4B0D">
        <w:rPr>
          <w:rFonts w:asciiTheme="minorHAnsi" w:hAnsiTheme="minorHAnsi" w:cstheme="minorHAnsi"/>
          <w:sz w:val="22"/>
          <w:szCs w:val="22"/>
          <w:lang w:val="uk-UA"/>
        </w:rPr>
        <w:t>2</w:t>
      </w:r>
      <w:r w:rsidR="001470D6">
        <w:rPr>
          <w:rFonts w:asciiTheme="minorHAnsi" w:hAnsiTheme="minorHAnsi" w:cstheme="minorHAnsi"/>
          <w:sz w:val="22"/>
          <w:szCs w:val="22"/>
          <w:lang w:val="uk-UA"/>
        </w:rPr>
        <w:t>.</w:t>
      </w:r>
      <w:r w:rsidRPr="008F4B0D">
        <w:rPr>
          <w:rFonts w:asciiTheme="minorHAnsi" w:hAnsiTheme="minorHAnsi" w:cstheme="minorHAnsi"/>
          <w:sz w:val="22"/>
          <w:szCs w:val="22"/>
          <w:lang w:val="uk-UA"/>
        </w:rPr>
        <w:t>) та Форма реє</w:t>
      </w:r>
      <w:r w:rsidR="001470D6">
        <w:rPr>
          <w:rFonts w:asciiTheme="minorHAnsi" w:hAnsiTheme="minorHAnsi" w:cstheme="minorHAnsi"/>
          <w:sz w:val="22"/>
          <w:szCs w:val="22"/>
          <w:lang w:val="uk-UA"/>
        </w:rPr>
        <w:t xml:space="preserve">страції Постачальника (Додаток </w:t>
      </w:r>
      <w:r w:rsidRPr="008F4B0D">
        <w:rPr>
          <w:rFonts w:asciiTheme="minorHAnsi" w:hAnsiTheme="minorHAnsi" w:cstheme="minorHAnsi"/>
          <w:sz w:val="22"/>
          <w:szCs w:val="22"/>
          <w:lang w:val="uk-UA"/>
        </w:rPr>
        <w:t>3</w:t>
      </w:r>
      <w:r w:rsidR="001470D6">
        <w:rPr>
          <w:rFonts w:asciiTheme="minorHAnsi" w:hAnsiTheme="minorHAnsi" w:cstheme="minorHAnsi"/>
          <w:sz w:val="22"/>
          <w:szCs w:val="22"/>
          <w:lang w:val="uk-UA"/>
        </w:rPr>
        <w:t>.</w:t>
      </w:r>
      <w:r w:rsidRPr="008F4B0D">
        <w:rPr>
          <w:rFonts w:asciiTheme="minorHAnsi" w:hAnsiTheme="minorHAnsi" w:cstheme="minorHAnsi"/>
          <w:sz w:val="22"/>
          <w:szCs w:val="22"/>
          <w:lang w:val="uk-UA"/>
        </w:rPr>
        <w:t>) повинні бути подані в форматі Excel та в відсканованому вигляді в форматі PDF з підписом керівника та відбитком печатки (за наявності). Всі інші додатки повинні надаватися в відсканованому вигляді в форматі PDF з підписом керівника та відбитком печатки (за наявності).</w:t>
      </w:r>
    </w:p>
    <w:p w:rsidR="00D142CE" w:rsidRPr="00FC18CB" w:rsidRDefault="00D142CE" w:rsidP="00D142CE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  <w:lang w:val="uk-UA"/>
        </w:rPr>
      </w:pPr>
      <w:r w:rsidRPr="008F4B0D">
        <w:rPr>
          <w:rFonts w:asciiTheme="minorHAnsi" w:hAnsiTheme="minorHAnsi" w:cstheme="minorHAnsi"/>
          <w:sz w:val="22"/>
          <w:szCs w:val="22"/>
          <w:lang w:val="uk-UA"/>
        </w:rPr>
        <w:t>Пропозиції надавати шляхом направлення</w:t>
      </w:r>
      <w:r w:rsidRPr="008F4B0D">
        <w:rPr>
          <w:rFonts w:asciiTheme="minorHAnsi" w:hAnsiTheme="minorHAnsi" w:cstheme="minorHAnsi"/>
          <w:sz w:val="22"/>
          <w:szCs w:val="22"/>
        </w:rPr>
        <w:t xml:space="preserve"> </w:t>
      </w:r>
      <w:r w:rsidRPr="008F4B0D">
        <w:rPr>
          <w:rFonts w:asciiTheme="minorHAnsi" w:hAnsiTheme="minorHAnsi" w:cstheme="minorHAnsi"/>
          <w:b/>
          <w:sz w:val="22"/>
          <w:szCs w:val="22"/>
          <w:lang w:val="uk-UA"/>
        </w:rPr>
        <w:t>лише</w:t>
      </w:r>
      <w:r w:rsidRPr="008F4B0D">
        <w:rPr>
          <w:rFonts w:asciiTheme="minorHAnsi" w:hAnsiTheme="minorHAnsi" w:cstheme="minorHAnsi"/>
          <w:sz w:val="22"/>
          <w:szCs w:val="22"/>
          <w:lang w:val="uk-UA"/>
        </w:rPr>
        <w:t xml:space="preserve"> на </w:t>
      </w:r>
      <w:r w:rsidRPr="008F4B0D">
        <w:rPr>
          <w:rFonts w:asciiTheme="minorHAnsi" w:hAnsiTheme="minorHAnsi" w:cstheme="minorHAnsi"/>
          <w:sz w:val="22"/>
          <w:szCs w:val="22"/>
          <w:lang w:val="en-US"/>
        </w:rPr>
        <w:t>email</w:t>
      </w:r>
      <w:r w:rsidRPr="008F4B0D">
        <w:rPr>
          <w:rFonts w:asciiTheme="minorHAnsi" w:hAnsiTheme="minorHAnsi" w:cstheme="minorHAnsi"/>
          <w:sz w:val="22"/>
          <w:szCs w:val="22"/>
        </w:rPr>
        <w:t xml:space="preserve">: </w:t>
      </w:r>
      <w:hyperlink r:id="rId10" w:history="1">
        <w:r w:rsidRPr="008F4B0D">
          <w:rPr>
            <w:rStyle w:val="a3"/>
            <w:rFonts w:asciiTheme="minorHAnsi" w:hAnsiTheme="minorHAnsi" w:cstheme="minorHAnsi"/>
            <w:sz w:val="22"/>
            <w:szCs w:val="22"/>
            <w:lang w:val="en-US"/>
          </w:rPr>
          <w:t>tender</w:t>
        </w:r>
        <w:r w:rsidRPr="008F4B0D">
          <w:rPr>
            <w:rStyle w:val="a3"/>
            <w:rFonts w:asciiTheme="minorHAnsi" w:hAnsiTheme="minorHAnsi" w:cstheme="minorHAnsi"/>
            <w:sz w:val="22"/>
            <w:szCs w:val="22"/>
          </w:rPr>
          <w:t>@</w:t>
        </w:r>
        <w:proofErr w:type="spellStart"/>
        <w:r w:rsidRPr="008F4B0D">
          <w:rPr>
            <w:rStyle w:val="a3"/>
            <w:rFonts w:asciiTheme="minorHAnsi" w:hAnsiTheme="minorHAnsi" w:cstheme="minorHAnsi"/>
            <w:sz w:val="22"/>
            <w:szCs w:val="22"/>
            <w:lang w:val="en-US"/>
          </w:rPr>
          <w:t>rokada</w:t>
        </w:r>
        <w:proofErr w:type="spellEnd"/>
        <w:r w:rsidRPr="008F4B0D">
          <w:rPr>
            <w:rStyle w:val="a3"/>
            <w:rFonts w:asciiTheme="minorHAnsi" w:hAnsiTheme="minorHAnsi" w:cstheme="minorHAnsi"/>
            <w:sz w:val="22"/>
            <w:szCs w:val="22"/>
          </w:rPr>
          <w:t>.</w:t>
        </w:r>
        <w:r w:rsidRPr="008F4B0D">
          <w:rPr>
            <w:rStyle w:val="a3"/>
            <w:rFonts w:asciiTheme="minorHAnsi" w:hAnsiTheme="minorHAnsi" w:cstheme="minorHAnsi"/>
            <w:sz w:val="22"/>
            <w:szCs w:val="22"/>
            <w:lang w:val="en-US"/>
          </w:rPr>
          <w:t>org</w:t>
        </w:r>
        <w:r w:rsidRPr="008F4B0D">
          <w:rPr>
            <w:rStyle w:val="a3"/>
            <w:rFonts w:asciiTheme="minorHAnsi" w:hAnsiTheme="minorHAnsi" w:cstheme="minorHAnsi"/>
            <w:sz w:val="22"/>
            <w:szCs w:val="22"/>
          </w:rPr>
          <w:t>.</w:t>
        </w:r>
        <w:proofErr w:type="spellStart"/>
        <w:r w:rsidRPr="008F4B0D">
          <w:rPr>
            <w:rStyle w:val="a3"/>
            <w:rFonts w:asciiTheme="minorHAnsi" w:hAnsiTheme="minorHAnsi" w:cstheme="minorHAnsi"/>
            <w:sz w:val="22"/>
            <w:szCs w:val="22"/>
            <w:lang w:val="en-US"/>
          </w:rPr>
          <w:t>ua</w:t>
        </w:r>
        <w:proofErr w:type="spellEnd"/>
      </w:hyperlink>
      <w:r w:rsidRPr="008F4B0D">
        <w:rPr>
          <w:rStyle w:val="a3"/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8F4B0D">
        <w:rPr>
          <w:rStyle w:val="a3"/>
          <w:rFonts w:asciiTheme="minorHAnsi" w:hAnsiTheme="minorHAnsi" w:cstheme="minorHAnsi"/>
          <w:color w:val="auto"/>
          <w:sz w:val="22"/>
          <w:szCs w:val="22"/>
          <w:u w:val="none"/>
          <w:lang w:val="uk-UA"/>
        </w:rPr>
        <w:t xml:space="preserve"> або в паперовому вигляді на адресу</w:t>
      </w:r>
      <w:r w:rsidR="007A2E87" w:rsidRPr="00977EDF">
        <w:rPr>
          <w:rStyle w:val="a3"/>
          <w:rFonts w:asciiTheme="minorHAnsi" w:hAnsiTheme="minorHAnsi" w:cstheme="minorHAnsi"/>
          <w:color w:val="auto"/>
          <w:sz w:val="22"/>
          <w:szCs w:val="22"/>
          <w:u w:val="none"/>
          <w:lang w:val="uk-UA"/>
        </w:rPr>
        <w:t>:</w:t>
      </w:r>
      <w:r w:rsidRPr="008F4B0D">
        <w:rPr>
          <w:rStyle w:val="a3"/>
          <w:rFonts w:asciiTheme="minorHAnsi" w:hAnsiTheme="minorHAnsi" w:cstheme="minorHAnsi"/>
          <w:color w:val="auto"/>
          <w:sz w:val="22"/>
          <w:szCs w:val="22"/>
          <w:u w:val="none"/>
          <w:lang w:val="uk-UA"/>
        </w:rPr>
        <w:t xml:space="preserve"> 03065, Київ-065, а/с 108 </w:t>
      </w:r>
      <w:r w:rsidRPr="008F4B0D">
        <w:rPr>
          <w:rFonts w:asciiTheme="minorHAnsi" w:hAnsiTheme="minorHAnsi" w:cstheme="minorHAnsi"/>
          <w:sz w:val="22"/>
          <w:szCs w:val="22"/>
          <w:lang w:val="uk-UA"/>
        </w:rPr>
        <w:t xml:space="preserve">в строк </w:t>
      </w:r>
      <w:r w:rsidRPr="008F4B0D">
        <w:rPr>
          <w:rFonts w:asciiTheme="minorHAnsi" w:hAnsiTheme="minorHAnsi" w:cstheme="minorHAnsi"/>
          <w:b/>
          <w:sz w:val="22"/>
          <w:szCs w:val="22"/>
          <w:lang w:val="uk-UA"/>
        </w:rPr>
        <w:t>до</w:t>
      </w:r>
      <w:r w:rsidRPr="008F4B0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F4B0D">
        <w:rPr>
          <w:rFonts w:asciiTheme="minorHAnsi" w:hAnsiTheme="minorHAnsi" w:cstheme="minorHAnsi"/>
          <w:b/>
          <w:sz w:val="22"/>
          <w:szCs w:val="22"/>
          <w:lang w:val="uk-UA"/>
        </w:rPr>
        <w:t>23:59 UTC+2</w:t>
      </w:r>
      <w:r w:rsidRPr="008F4B0D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A04AE0" w:rsidRPr="00A04AE0">
        <w:rPr>
          <w:rFonts w:asciiTheme="minorHAnsi" w:hAnsiTheme="minorHAnsi" w:cstheme="minorHAnsi"/>
          <w:b/>
          <w:sz w:val="22"/>
          <w:szCs w:val="22"/>
          <w:lang w:val="uk-UA"/>
        </w:rPr>
        <w:t>30.01</w:t>
      </w:r>
      <w:r w:rsidR="001470D6" w:rsidRPr="00A04AE0">
        <w:rPr>
          <w:rFonts w:asciiTheme="minorHAnsi" w:hAnsiTheme="minorHAnsi" w:cstheme="minorHAnsi"/>
          <w:b/>
          <w:sz w:val="22"/>
          <w:szCs w:val="22"/>
          <w:lang w:val="uk-UA"/>
        </w:rPr>
        <w:t>.2022</w:t>
      </w:r>
      <w:r w:rsidR="00A04AE0">
        <w:rPr>
          <w:rFonts w:asciiTheme="minorHAnsi" w:hAnsiTheme="minorHAnsi" w:cstheme="minorHAnsi"/>
          <w:b/>
          <w:sz w:val="22"/>
          <w:szCs w:val="22"/>
          <w:lang w:val="uk-UA"/>
        </w:rPr>
        <w:t xml:space="preserve"> </w:t>
      </w:r>
      <w:r w:rsidRPr="00A04AE0">
        <w:rPr>
          <w:rFonts w:asciiTheme="minorHAnsi" w:hAnsiTheme="minorHAnsi" w:cstheme="minorHAnsi"/>
          <w:b/>
          <w:sz w:val="22"/>
          <w:szCs w:val="22"/>
          <w:lang w:val="uk-UA"/>
        </w:rPr>
        <w:t>р</w:t>
      </w:r>
      <w:r w:rsidRPr="008F4B0D">
        <w:rPr>
          <w:rFonts w:asciiTheme="minorHAnsi" w:hAnsiTheme="minorHAnsi" w:cstheme="minorHAnsi"/>
          <w:b/>
          <w:sz w:val="22"/>
          <w:szCs w:val="22"/>
          <w:lang w:val="uk-UA"/>
        </w:rPr>
        <w:t xml:space="preserve">. </w:t>
      </w:r>
      <w:r w:rsidRPr="00B027E8">
        <w:rPr>
          <w:rFonts w:asciiTheme="minorHAnsi" w:hAnsiTheme="minorHAnsi" w:cstheme="minorHAnsi"/>
          <w:b/>
          <w:sz w:val="22"/>
          <w:szCs w:val="22"/>
          <w:lang w:val="uk-UA"/>
        </w:rPr>
        <w:t xml:space="preserve">Пропозиції повинні бути надані в двох окремих конвертах або двома електронними листами, де Технічна пропозиція має містити заповнений Додаток </w:t>
      </w:r>
      <w:r w:rsidRPr="00B027E8">
        <w:rPr>
          <w:rFonts w:asciiTheme="minorHAnsi" w:hAnsiTheme="minorHAnsi" w:cstheme="minorHAnsi"/>
          <w:b/>
          <w:sz w:val="22"/>
          <w:szCs w:val="22"/>
        </w:rPr>
        <w:t>1</w:t>
      </w:r>
      <w:r w:rsidR="008F4B0D" w:rsidRPr="00B027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F4B0D" w:rsidRPr="00B027E8">
        <w:rPr>
          <w:rFonts w:asciiTheme="minorHAnsi" w:hAnsiTheme="minorHAnsi" w:cstheme="minorHAnsi"/>
          <w:b/>
          <w:sz w:val="22"/>
          <w:szCs w:val="22"/>
          <w:lang w:val="uk-UA"/>
        </w:rPr>
        <w:t>та Додаток 3</w:t>
      </w:r>
      <w:r w:rsidRPr="00B027E8">
        <w:rPr>
          <w:rFonts w:asciiTheme="minorHAnsi" w:hAnsiTheme="minorHAnsi" w:cstheme="minorHAnsi"/>
          <w:b/>
          <w:sz w:val="22"/>
          <w:szCs w:val="22"/>
          <w:lang w:val="uk-UA"/>
        </w:rPr>
        <w:t>, а Фінансова Пропозиція – заповнен</w:t>
      </w:r>
      <w:r w:rsidR="008F4B0D" w:rsidRPr="00B027E8">
        <w:rPr>
          <w:rFonts w:asciiTheme="minorHAnsi" w:hAnsiTheme="minorHAnsi" w:cstheme="minorHAnsi"/>
          <w:b/>
          <w:sz w:val="22"/>
          <w:szCs w:val="22"/>
          <w:lang w:val="uk-UA"/>
        </w:rPr>
        <w:t>ий</w:t>
      </w:r>
      <w:r w:rsidRPr="00B027E8">
        <w:rPr>
          <w:rFonts w:asciiTheme="minorHAnsi" w:hAnsiTheme="minorHAnsi" w:cstheme="minorHAnsi"/>
          <w:b/>
          <w:sz w:val="22"/>
          <w:szCs w:val="22"/>
          <w:lang w:val="uk-UA"/>
        </w:rPr>
        <w:t xml:space="preserve"> Додат</w:t>
      </w:r>
      <w:r w:rsidR="008F4B0D" w:rsidRPr="00B027E8">
        <w:rPr>
          <w:rFonts w:asciiTheme="minorHAnsi" w:hAnsiTheme="minorHAnsi" w:cstheme="minorHAnsi"/>
          <w:b/>
          <w:sz w:val="22"/>
          <w:szCs w:val="22"/>
          <w:lang w:val="uk-UA"/>
        </w:rPr>
        <w:t>о</w:t>
      </w:r>
      <w:r w:rsidRPr="00B027E8">
        <w:rPr>
          <w:rFonts w:asciiTheme="minorHAnsi" w:hAnsiTheme="minorHAnsi" w:cstheme="minorHAnsi"/>
          <w:b/>
          <w:sz w:val="22"/>
          <w:szCs w:val="22"/>
          <w:lang w:val="uk-UA"/>
        </w:rPr>
        <w:t xml:space="preserve">к </w:t>
      </w:r>
      <w:r w:rsidRPr="00B027E8">
        <w:rPr>
          <w:rFonts w:asciiTheme="minorHAnsi" w:hAnsiTheme="minorHAnsi" w:cstheme="minorHAnsi"/>
          <w:b/>
          <w:sz w:val="22"/>
          <w:szCs w:val="22"/>
        </w:rPr>
        <w:t>2</w:t>
      </w:r>
      <w:r w:rsidR="008F4B0D" w:rsidRPr="00B027E8">
        <w:rPr>
          <w:rFonts w:asciiTheme="minorHAnsi" w:hAnsiTheme="minorHAnsi" w:cstheme="minorHAnsi"/>
          <w:b/>
          <w:sz w:val="22"/>
          <w:szCs w:val="22"/>
          <w:lang w:val="uk-UA"/>
        </w:rPr>
        <w:t>.</w:t>
      </w:r>
    </w:p>
    <w:p w:rsidR="00DC3D47" w:rsidRPr="008F4B0D" w:rsidRDefault="00DC3D47" w:rsidP="00D142CE">
      <w:pPr>
        <w:jc w:val="both"/>
        <w:rPr>
          <w:lang w:val="uk-UA"/>
        </w:rPr>
      </w:pPr>
      <w:r w:rsidRPr="00DC3D47">
        <w:rPr>
          <w:rFonts w:asciiTheme="minorHAnsi" w:hAnsiTheme="minorHAnsi" w:cstheme="minorHAnsi"/>
          <w:sz w:val="22"/>
          <w:szCs w:val="22"/>
          <w:lang w:val="uk-UA"/>
        </w:rPr>
        <w:t>Учасник в будь-який момент до кінцевого строку подання цінових пропозицій може звернутися до Фонду за роз’ясненнями або уточненнями стосовно пр</w:t>
      </w:r>
      <w:r w:rsidR="00E24486">
        <w:rPr>
          <w:rFonts w:asciiTheme="minorHAnsi" w:hAnsiTheme="minorHAnsi" w:cstheme="minorHAnsi"/>
          <w:sz w:val="22"/>
          <w:szCs w:val="22"/>
          <w:lang w:val="uk-UA"/>
        </w:rPr>
        <w:t>едмету закупівлі за електронною</w:t>
      </w:r>
      <w:r w:rsidRPr="00DC3D47">
        <w:rPr>
          <w:rFonts w:asciiTheme="minorHAnsi" w:hAnsiTheme="minorHAnsi" w:cstheme="minorHAnsi"/>
          <w:sz w:val="22"/>
          <w:szCs w:val="22"/>
          <w:lang w:val="uk-UA"/>
        </w:rPr>
        <w:t xml:space="preserve"> адресою</w:t>
      </w:r>
      <w:r w:rsidRPr="00DC3D47">
        <w:rPr>
          <w:rFonts w:asciiTheme="minorHAnsi" w:hAnsiTheme="minorHAnsi" w:cstheme="minorHAnsi"/>
          <w:b/>
          <w:sz w:val="22"/>
          <w:szCs w:val="22"/>
          <w:lang w:val="uk-UA"/>
        </w:rPr>
        <w:t xml:space="preserve"> </w:t>
      </w:r>
      <w:hyperlink r:id="rId11" w:history="1">
        <w:r w:rsidR="00487D0D" w:rsidRPr="00694E0A">
          <w:rPr>
            <w:rStyle w:val="a3"/>
            <w:rFonts w:asciiTheme="minorHAnsi" w:hAnsiTheme="minorHAnsi" w:cstheme="minorHAnsi"/>
            <w:sz w:val="22"/>
            <w:szCs w:val="22"/>
            <w:lang w:val="en-US"/>
          </w:rPr>
          <w:t>i</w:t>
        </w:r>
        <w:r w:rsidR="00487D0D" w:rsidRPr="00694E0A">
          <w:rPr>
            <w:rStyle w:val="a3"/>
            <w:rFonts w:asciiTheme="minorHAnsi" w:hAnsiTheme="minorHAnsi" w:cstheme="minorHAnsi"/>
            <w:sz w:val="22"/>
            <w:szCs w:val="22"/>
            <w:lang w:val="uk-UA"/>
          </w:rPr>
          <w:t>.</w:t>
        </w:r>
        <w:r w:rsidR="00487D0D" w:rsidRPr="00694E0A">
          <w:rPr>
            <w:rStyle w:val="a3"/>
            <w:rFonts w:asciiTheme="minorHAnsi" w:hAnsiTheme="minorHAnsi" w:cstheme="minorHAnsi"/>
            <w:sz w:val="22"/>
            <w:szCs w:val="22"/>
            <w:lang w:val="en-US"/>
          </w:rPr>
          <w:t>khrulen</w:t>
        </w:r>
        <w:r w:rsidR="00487D0D" w:rsidRPr="00694E0A">
          <w:rPr>
            <w:rStyle w:val="a3"/>
            <w:rFonts w:asciiTheme="minorHAnsi" w:hAnsiTheme="minorHAnsi" w:cstheme="minorHAnsi"/>
            <w:sz w:val="22"/>
            <w:szCs w:val="22"/>
            <w:lang w:val="uk-UA"/>
          </w:rPr>
          <w:t>ko@rokada.org.ua</w:t>
        </w:r>
      </w:hyperlink>
      <w:r w:rsidRPr="00DC3D47">
        <w:rPr>
          <w:rFonts w:asciiTheme="minorHAnsi" w:hAnsiTheme="minorHAnsi" w:cstheme="minorHAnsi"/>
          <w:sz w:val="22"/>
          <w:szCs w:val="22"/>
          <w:lang w:val="uk-UA"/>
        </w:rPr>
        <w:t xml:space="preserve"> та отримати відповідь в електронному вигляді (при чому копія відповіді буде направлена всім учасникам).</w:t>
      </w:r>
    </w:p>
    <w:p w:rsidR="00D142CE" w:rsidRPr="00D142CE" w:rsidRDefault="00D142CE" w:rsidP="00D142CE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uk-UA"/>
        </w:rPr>
      </w:pPr>
    </w:p>
    <w:p w:rsidR="00E44E97" w:rsidRDefault="00242628" w:rsidP="00D142CE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</w:pPr>
      <w:r w:rsidRPr="00242628">
        <w:rPr>
          <w:rFonts w:asciiTheme="minorHAnsi" w:hAnsiTheme="minorHAnsi" w:cstheme="minorHAnsi"/>
          <w:b/>
          <w:sz w:val="22"/>
          <w:szCs w:val="22"/>
          <w:u w:val="single"/>
          <w:lang w:val="uk-UA"/>
        </w:rPr>
        <w:t>Частина 7. Оцінка пропозицій.</w:t>
      </w:r>
    </w:p>
    <w:p w:rsidR="00BD0CA6" w:rsidRDefault="00BD0CA6" w:rsidP="00D142C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BD0CA6">
        <w:rPr>
          <w:rFonts w:asciiTheme="minorHAnsi" w:hAnsiTheme="minorHAnsi" w:cstheme="minorHAnsi"/>
          <w:sz w:val="22"/>
          <w:szCs w:val="22"/>
          <w:lang w:val="uk-UA"/>
        </w:rPr>
        <w:t>На першому етапі пропозиції проходять Адміністративну перевірку. На даному етапі пропозиція від учасника конкурсу може бути відхилена у разі невідповідності вимогам цього запиту. Завдання Адміністративної перевірки:</w:t>
      </w:r>
    </w:p>
    <w:p w:rsidR="00906159" w:rsidRPr="00906159" w:rsidRDefault="00906159" w:rsidP="00906159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 xml:space="preserve">• Перевірка дотримання крайнього терміну подання пропозиції – 23:59 UTC +2 – </w:t>
      </w:r>
      <w:r w:rsidR="00A04AE0" w:rsidRPr="00A04AE0">
        <w:rPr>
          <w:rFonts w:asciiTheme="minorHAnsi" w:hAnsiTheme="minorHAnsi" w:cstheme="minorHAnsi"/>
          <w:sz w:val="22"/>
          <w:szCs w:val="22"/>
          <w:lang w:val="uk-UA"/>
        </w:rPr>
        <w:t>3</w:t>
      </w:r>
      <w:r w:rsidR="00D7626C" w:rsidRPr="00A04AE0">
        <w:rPr>
          <w:rFonts w:asciiTheme="minorHAnsi" w:hAnsiTheme="minorHAnsi" w:cstheme="minorHAnsi"/>
          <w:sz w:val="22"/>
          <w:szCs w:val="22"/>
          <w:lang w:val="uk-UA"/>
        </w:rPr>
        <w:t>0</w:t>
      </w:r>
      <w:r w:rsidR="00A04AE0" w:rsidRPr="00A04AE0">
        <w:rPr>
          <w:rFonts w:asciiTheme="minorHAnsi" w:hAnsiTheme="minorHAnsi" w:cstheme="minorHAnsi"/>
          <w:sz w:val="22"/>
          <w:szCs w:val="22"/>
          <w:lang w:val="uk-UA"/>
        </w:rPr>
        <w:t>.01</w:t>
      </w:r>
      <w:r w:rsidRPr="00A04AE0">
        <w:rPr>
          <w:rFonts w:asciiTheme="minorHAnsi" w:hAnsiTheme="minorHAnsi" w:cstheme="minorHAnsi"/>
          <w:sz w:val="22"/>
          <w:szCs w:val="22"/>
          <w:lang w:val="uk-UA"/>
        </w:rPr>
        <w:t>.2022</w:t>
      </w:r>
      <w:r w:rsidR="00490FCD" w:rsidRPr="00A04AE0">
        <w:rPr>
          <w:rFonts w:asciiTheme="minorHAnsi" w:hAnsiTheme="minorHAnsi" w:cstheme="minorHAnsi"/>
          <w:sz w:val="22"/>
          <w:szCs w:val="22"/>
          <w:lang w:val="uk-UA"/>
        </w:rPr>
        <w:t xml:space="preserve"> р.</w:t>
      </w:r>
    </w:p>
    <w:p w:rsidR="00906159" w:rsidRPr="00906159" w:rsidRDefault="00906159" w:rsidP="00906159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>• Перевірка наявності окремих конвертів (електронних листів) з про</w:t>
      </w:r>
      <w:r w:rsidR="001F574D">
        <w:rPr>
          <w:rFonts w:asciiTheme="minorHAnsi" w:hAnsiTheme="minorHAnsi" w:cstheme="minorHAnsi"/>
          <w:sz w:val="22"/>
          <w:szCs w:val="22"/>
          <w:lang w:val="uk-UA"/>
        </w:rPr>
        <w:t>позиціями згідно з частиною 6</w:t>
      </w:r>
      <w:r w:rsidRPr="00906159">
        <w:rPr>
          <w:rFonts w:asciiTheme="minorHAnsi" w:hAnsiTheme="minorHAnsi" w:cstheme="minorHAnsi"/>
          <w:sz w:val="22"/>
          <w:szCs w:val="22"/>
          <w:lang w:val="uk-UA"/>
        </w:rPr>
        <w:t xml:space="preserve"> цього запиту</w:t>
      </w:r>
      <w:r w:rsidR="001F574D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906159" w:rsidRPr="00906159" w:rsidRDefault="00906159" w:rsidP="00906159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 xml:space="preserve">• Перевірка цілісності та наявності всіх Додатків, </w:t>
      </w:r>
      <w:r w:rsidRPr="00FB524D">
        <w:rPr>
          <w:rFonts w:asciiTheme="minorHAnsi" w:hAnsiTheme="minorHAnsi" w:cstheme="minorHAnsi"/>
          <w:sz w:val="22"/>
          <w:szCs w:val="22"/>
          <w:lang w:val="uk-UA"/>
        </w:rPr>
        <w:t>необхідних цим запитом</w:t>
      </w:r>
      <w:r w:rsidR="00AF635C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906159" w:rsidRPr="00906159" w:rsidRDefault="00906159" w:rsidP="00906159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>• Перевірка на наявність пов'язаних е</w:t>
      </w:r>
      <w:r w:rsidR="00EE5718">
        <w:rPr>
          <w:rFonts w:asciiTheme="minorHAnsi" w:hAnsiTheme="minorHAnsi" w:cstheme="minorHAnsi"/>
          <w:sz w:val="22"/>
          <w:szCs w:val="22"/>
          <w:lang w:val="uk-UA"/>
        </w:rPr>
        <w:t>лектронних листів (дві різні юридичні</w:t>
      </w:r>
      <w:r w:rsidRPr="00906159">
        <w:rPr>
          <w:rFonts w:asciiTheme="minorHAnsi" w:hAnsiTheme="minorHAnsi" w:cstheme="minorHAnsi"/>
          <w:sz w:val="22"/>
          <w:szCs w:val="22"/>
          <w:lang w:val="uk-UA"/>
        </w:rPr>
        <w:t xml:space="preserve"> особи подають пропозиції з однієї електронної пошти, що свідчить про порушення)</w:t>
      </w:r>
      <w:r w:rsidR="00EE5718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906159" w:rsidRPr="00906159" w:rsidRDefault="00906159" w:rsidP="00906159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>• Фіксація дати, часу та електронної пошти (у разі отримання пропозиції у паперовому вигляді – реєстрація вхідної документації)</w:t>
      </w:r>
      <w:r w:rsidR="00DD688F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906159" w:rsidRDefault="00906159" w:rsidP="00906159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>• Перевірка організації з бази Міністерства Юстиції України (Дані про перебування юридичної особи у процесі припинення / дані про знаходження юридичної особи у процесі провадження у справі про банкрутство, санацію)</w:t>
      </w:r>
      <w:r w:rsidR="00DD688F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1D1073" w:rsidRDefault="001D1073" w:rsidP="00906159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>
        <w:rPr>
          <w:rFonts w:asciiTheme="minorHAnsi" w:hAnsiTheme="minorHAnsi" w:cstheme="minorHAnsi"/>
          <w:sz w:val="22"/>
          <w:szCs w:val="22"/>
          <w:lang w:val="uk-UA"/>
        </w:rPr>
        <w:t>На другому етапі</w:t>
      </w:r>
      <w:r w:rsidRPr="001D1073">
        <w:rPr>
          <w:rFonts w:asciiTheme="minorHAnsi" w:hAnsiTheme="minorHAnsi" w:cstheme="minorHAnsi"/>
          <w:sz w:val="22"/>
          <w:szCs w:val="22"/>
          <w:lang w:val="uk-UA"/>
        </w:rPr>
        <w:t xml:space="preserve"> Технічна пропозиція (Додаток 1</w:t>
      </w:r>
      <w:r>
        <w:rPr>
          <w:rFonts w:asciiTheme="minorHAnsi" w:hAnsiTheme="minorHAnsi" w:cstheme="minorHAnsi"/>
          <w:sz w:val="22"/>
          <w:szCs w:val="22"/>
          <w:lang w:val="uk-UA"/>
        </w:rPr>
        <w:t>.</w:t>
      </w:r>
      <w:r w:rsidRPr="001D1073">
        <w:rPr>
          <w:rFonts w:asciiTheme="minorHAnsi" w:hAnsiTheme="minorHAnsi" w:cstheme="minorHAnsi"/>
          <w:sz w:val="22"/>
          <w:szCs w:val="22"/>
          <w:lang w:val="uk-UA"/>
        </w:rPr>
        <w:t>) передається на оцінку Технічної комісії. Оцінка проводиться за таким принципом:</w:t>
      </w:r>
    </w:p>
    <w:p w:rsidR="00BB68C4" w:rsidRPr="00AE4A52" w:rsidRDefault="00BB68C4" w:rsidP="00906159">
      <w:pPr>
        <w:jc w:val="both"/>
        <w:rPr>
          <w:rFonts w:asciiTheme="minorHAnsi" w:hAnsiTheme="minorHAnsi" w:cstheme="minorHAnsi"/>
          <w:sz w:val="22"/>
          <w:szCs w:val="22"/>
        </w:rPr>
      </w:pPr>
      <w:r w:rsidRPr="00BB68C4">
        <w:rPr>
          <w:rFonts w:asciiTheme="minorHAnsi" w:hAnsiTheme="minorHAnsi" w:cstheme="minorHAnsi"/>
          <w:sz w:val="22"/>
          <w:szCs w:val="22"/>
          <w:lang w:val="uk-UA"/>
        </w:rPr>
        <w:t xml:space="preserve">Комісія з Технічних пропозицій </w:t>
      </w:r>
      <w:r w:rsidRPr="00661041">
        <w:rPr>
          <w:rFonts w:asciiTheme="minorHAnsi" w:hAnsiTheme="minorHAnsi" w:cstheme="minorHAnsi"/>
          <w:sz w:val="22"/>
          <w:szCs w:val="22"/>
          <w:lang w:val="uk-UA"/>
        </w:rPr>
        <w:t xml:space="preserve">оцінює </w:t>
      </w:r>
      <w:r w:rsidR="00661041">
        <w:rPr>
          <w:rFonts w:asciiTheme="minorHAnsi" w:hAnsiTheme="minorHAnsi" w:cstheme="minorHAnsi"/>
          <w:sz w:val="22"/>
          <w:szCs w:val="22"/>
          <w:lang w:val="uk-UA"/>
        </w:rPr>
        <w:t xml:space="preserve">надані учасниками тендеру </w:t>
      </w:r>
      <w:r w:rsidRPr="00661041">
        <w:rPr>
          <w:rFonts w:asciiTheme="minorHAnsi" w:hAnsiTheme="minorHAnsi" w:cstheme="minorHAnsi"/>
          <w:sz w:val="22"/>
          <w:szCs w:val="22"/>
          <w:lang w:val="uk-UA"/>
        </w:rPr>
        <w:t>Технічн</w:t>
      </w:r>
      <w:r w:rsidR="00661041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Pr="00BB68C4">
        <w:rPr>
          <w:rFonts w:asciiTheme="minorHAnsi" w:hAnsiTheme="minorHAnsi" w:cstheme="minorHAnsi"/>
          <w:sz w:val="22"/>
          <w:szCs w:val="22"/>
          <w:lang w:val="uk-UA"/>
        </w:rPr>
        <w:t xml:space="preserve"> пропозиці</w:t>
      </w:r>
      <w:r w:rsidR="00661041">
        <w:rPr>
          <w:rFonts w:asciiTheme="minorHAnsi" w:hAnsiTheme="minorHAnsi" w:cstheme="minorHAnsi"/>
          <w:sz w:val="22"/>
          <w:szCs w:val="22"/>
          <w:lang w:val="uk-UA"/>
        </w:rPr>
        <w:t>ї.</w:t>
      </w:r>
      <w:r w:rsidRPr="00BB68C4">
        <w:rPr>
          <w:rFonts w:asciiTheme="minorHAnsi" w:hAnsiTheme="minorHAnsi" w:cstheme="minorHAnsi"/>
          <w:sz w:val="22"/>
          <w:szCs w:val="22"/>
          <w:lang w:val="uk-UA"/>
        </w:rPr>
        <w:t xml:space="preserve"> При цьому кожен з технічних параметрів Додатка 1 оцінюється окремо кожним членом комісії методом виставлення балів за:</w:t>
      </w:r>
    </w:p>
    <w:p w:rsidR="00A21D2D" w:rsidRPr="00906159" w:rsidRDefault="00A21D2D" w:rsidP="00A21D2D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 xml:space="preserve">• </w:t>
      </w:r>
      <w:r w:rsidR="00047B17" w:rsidRPr="00047B17">
        <w:rPr>
          <w:rFonts w:asciiTheme="minorHAnsi" w:hAnsiTheme="minorHAnsi" w:cstheme="minorHAnsi"/>
          <w:sz w:val="22"/>
          <w:szCs w:val="22"/>
          <w:lang w:val="uk-UA"/>
        </w:rPr>
        <w:t>Досвід викладання української</w:t>
      </w:r>
      <w:r w:rsidR="00D4553D">
        <w:rPr>
          <w:rFonts w:asciiTheme="minorHAnsi" w:hAnsiTheme="minorHAnsi" w:cstheme="minorHAnsi"/>
          <w:sz w:val="22"/>
          <w:szCs w:val="22"/>
          <w:lang w:val="uk-UA"/>
        </w:rPr>
        <w:t xml:space="preserve"> мови для іноземців</w:t>
      </w:r>
      <w:r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A21D2D" w:rsidRDefault="00A21D2D" w:rsidP="00A21D2D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>•</w:t>
      </w:r>
      <w:r w:rsidR="00DD6680" w:rsidRPr="00DD6680">
        <w:t xml:space="preserve"> </w:t>
      </w:r>
      <w:r w:rsidR="00DD6680" w:rsidRPr="00DD6680">
        <w:rPr>
          <w:rFonts w:asciiTheme="minorHAnsi" w:hAnsiTheme="minorHAnsi" w:cstheme="minorHAnsi"/>
          <w:sz w:val="22"/>
          <w:szCs w:val="22"/>
          <w:lang w:val="uk-UA"/>
        </w:rPr>
        <w:t>Вміння працювати з групами, що мають різний рівень знань та ведення декількох груп паралельно</w:t>
      </w:r>
      <w:r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A21D2D" w:rsidRPr="00906159" w:rsidRDefault="00A21D2D" w:rsidP="00A21D2D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>•</w:t>
      </w:r>
      <w:r w:rsidR="001D7311" w:rsidRPr="001D7311">
        <w:t xml:space="preserve"> </w:t>
      </w:r>
      <w:r w:rsidR="001D7311" w:rsidRPr="001D7311">
        <w:rPr>
          <w:rFonts w:asciiTheme="minorHAnsi" w:hAnsiTheme="minorHAnsi" w:cstheme="minorHAnsi"/>
          <w:sz w:val="22"/>
          <w:szCs w:val="22"/>
          <w:lang w:val="uk-UA"/>
        </w:rPr>
        <w:t>Володіння методиками викладання без використання мови-посередника</w:t>
      </w:r>
      <w:r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A21D2D" w:rsidRPr="00906159" w:rsidRDefault="00A21D2D" w:rsidP="00A21D2D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>•</w:t>
      </w:r>
      <w:r w:rsidR="00775E36" w:rsidRPr="00775E36">
        <w:t xml:space="preserve"> </w:t>
      </w:r>
      <w:r w:rsidR="00775E36" w:rsidRPr="00775E36">
        <w:rPr>
          <w:rFonts w:asciiTheme="minorHAnsi" w:hAnsiTheme="minorHAnsi" w:cstheme="minorHAnsi"/>
          <w:sz w:val="22"/>
          <w:szCs w:val="22"/>
          <w:lang w:val="uk-UA"/>
        </w:rPr>
        <w:t>Викладання згідно розробленої навчальної програми з наявністю супроводжуючих матеріалів для проведе</w:t>
      </w:r>
      <w:r w:rsidR="00775E36">
        <w:rPr>
          <w:rFonts w:asciiTheme="minorHAnsi" w:hAnsiTheme="minorHAnsi" w:cstheme="minorHAnsi"/>
          <w:sz w:val="22"/>
          <w:szCs w:val="22"/>
          <w:lang w:val="uk-UA"/>
        </w:rPr>
        <w:t xml:space="preserve">ння занять з української мови </w:t>
      </w:r>
      <w:r w:rsidR="00775E36" w:rsidRPr="001D0CA4">
        <w:rPr>
          <w:rFonts w:asciiTheme="minorHAnsi" w:hAnsiTheme="minorHAnsi" w:cstheme="minorHAnsi"/>
          <w:sz w:val="22"/>
          <w:szCs w:val="22"/>
          <w:lang w:val="uk-UA"/>
        </w:rPr>
        <w:t>як</w:t>
      </w:r>
      <w:r w:rsidR="00775E36" w:rsidRPr="0028471E">
        <w:rPr>
          <w:rFonts w:asciiTheme="minorHAnsi" w:hAnsiTheme="minorHAnsi" w:cstheme="minorHAnsi"/>
          <w:sz w:val="22"/>
          <w:szCs w:val="22"/>
          <w:lang w:val="uk-UA"/>
        </w:rPr>
        <w:t xml:space="preserve"> іноземної </w:t>
      </w:r>
      <w:r w:rsidR="00775E36" w:rsidRPr="00775E36">
        <w:rPr>
          <w:rFonts w:asciiTheme="minorHAnsi" w:hAnsiTheme="minorHAnsi" w:cstheme="minorHAnsi"/>
          <w:sz w:val="22"/>
          <w:szCs w:val="22"/>
          <w:lang w:val="uk-UA"/>
        </w:rPr>
        <w:t xml:space="preserve"> для дорослих</w:t>
      </w:r>
      <w:r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BD0CA6" w:rsidRDefault="00A21D2D" w:rsidP="00A21D2D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>•</w:t>
      </w:r>
      <w:r w:rsidR="00D4553D" w:rsidRPr="00D4553D">
        <w:t xml:space="preserve"> </w:t>
      </w:r>
      <w:r w:rsidR="00D4553D" w:rsidRPr="0028471E">
        <w:rPr>
          <w:rFonts w:asciiTheme="minorHAnsi" w:hAnsiTheme="minorHAnsi" w:cstheme="minorHAnsi"/>
          <w:sz w:val="22"/>
          <w:szCs w:val="22"/>
          <w:lang w:val="uk-UA"/>
        </w:rPr>
        <w:t>Наявність у персоналу належної професійної кваліфікації та толерантн</w:t>
      </w:r>
      <w:r w:rsidR="001D0CA4" w:rsidRPr="0028471E">
        <w:rPr>
          <w:rFonts w:asciiTheme="minorHAnsi" w:hAnsiTheme="minorHAnsi" w:cstheme="minorHAnsi"/>
          <w:sz w:val="22"/>
          <w:szCs w:val="22"/>
          <w:lang w:val="uk-UA"/>
        </w:rPr>
        <w:t>ого</w:t>
      </w:r>
      <w:r w:rsidR="00D4553D" w:rsidRPr="0028471E">
        <w:rPr>
          <w:rFonts w:asciiTheme="minorHAnsi" w:hAnsiTheme="minorHAnsi" w:cstheme="minorHAnsi"/>
          <w:sz w:val="22"/>
          <w:szCs w:val="22"/>
          <w:lang w:val="uk-UA"/>
        </w:rPr>
        <w:t xml:space="preserve"> ставлення</w:t>
      </w:r>
      <w:r w:rsidR="00D4553D" w:rsidRPr="00D4553D">
        <w:rPr>
          <w:rFonts w:asciiTheme="minorHAnsi" w:hAnsiTheme="minorHAnsi" w:cstheme="minorHAnsi"/>
          <w:sz w:val="22"/>
          <w:szCs w:val="22"/>
          <w:lang w:val="uk-UA"/>
        </w:rPr>
        <w:t xml:space="preserve"> до людей різних націо</w:t>
      </w:r>
      <w:r w:rsidR="00D4553D">
        <w:rPr>
          <w:rFonts w:asciiTheme="minorHAnsi" w:hAnsiTheme="minorHAnsi" w:cstheme="minorHAnsi"/>
          <w:sz w:val="22"/>
          <w:szCs w:val="22"/>
          <w:lang w:val="uk-UA"/>
        </w:rPr>
        <w:t>нальностей та віросповідань</w:t>
      </w:r>
      <w:r w:rsidR="00E25C8B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110208" w:rsidRDefault="00110208" w:rsidP="00110208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906159">
        <w:rPr>
          <w:rFonts w:asciiTheme="minorHAnsi" w:hAnsiTheme="minorHAnsi" w:cstheme="minorHAnsi"/>
          <w:sz w:val="22"/>
          <w:szCs w:val="22"/>
          <w:lang w:val="uk-UA"/>
        </w:rPr>
        <w:t>•</w:t>
      </w:r>
      <w:r w:rsidR="00916335" w:rsidRPr="00916335">
        <w:rPr>
          <w:lang w:val="uk-UA"/>
        </w:rPr>
        <w:t xml:space="preserve"> </w:t>
      </w:r>
      <w:r w:rsidR="00916335" w:rsidRPr="00916335">
        <w:rPr>
          <w:rFonts w:asciiTheme="minorHAnsi" w:hAnsiTheme="minorHAnsi" w:cstheme="minorHAnsi"/>
          <w:sz w:val="22"/>
          <w:szCs w:val="22"/>
          <w:lang w:val="uk-UA"/>
        </w:rPr>
        <w:t>Досвід розробки уроків та навчально-методичних матеріалів, що відповідатимуть потребам аудиторії (окремих осіб)</w:t>
      </w:r>
      <w:r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110208" w:rsidRDefault="00221AA8" w:rsidP="00110208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21AA8">
        <w:rPr>
          <w:rFonts w:asciiTheme="minorHAnsi" w:hAnsiTheme="minorHAnsi" w:cstheme="minorHAnsi"/>
          <w:sz w:val="22"/>
          <w:szCs w:val="22"/>
          <w:lang w:val="uk-UA"/>
        </w:rPr>
        <w:t>•</w:t>
      </w:r>
      <w:r w:rsidR="0021603B" w:rsidRPr="0021603B">
        <w:t xml:space="preserve"> </w:t>
      </w:r>
      <w:r w:rsidR="0021603B" w:rsidRPr="0021603B">
        <w:rPr>
          <w:rFonts w:asciiTheme="minorHAnsi" w:hAnsiTheme="minorHAnsi" w:cstheme="minorHAnsi"/>
          <w:sz w:val="22"/>
          <w:szCs w:val="22"/>
          <w:lang w:val="uk-UA"/>
        </w:rPr>
        <w:t>Проведення початкового, проміжного і фінального тестування для відслідковування прогресу навчання</w:t>
      </w:r>
      <w:r w:rsidRPr="00221AA8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250D5A" w:rsidRDefault="00250D5A" w:rsidP="00250D5A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21AA8">
        <w:rPr>
          <w:rFonts w:asciiTheme="minorHAnsi" w:hAnsiTheme="minorHAnsi" w:cstheme="minorHAnsi"/>
          <w:sz w:val="22"/>
          <w:szCs w:val="22"/>
          <w:lang w:val="uk-UA"/>
        </w:rPr>
        <w:lastRenderedPageBreak/>
        <w:t>•</w:t>
      </w:r>
      <w:r w:rsidR="00117DD2" w:rsidRPr="00117DD2">
        <w:t xml:space="preserve"> </w:t>
      </w:r>
      <w:r w:rsidR="00117DD2" w:rsidRPr="00117DD2">
        <w:rPr>
          <w:rFonts w:asciiTheme="minorHAnsi" w:hAnsiTheme="minorHAnsi" w:cstheme="minorHAnsi"/>
          <w:sz w:val="22"/>
          <w:szCs w:val="22"/>
          <w:lang w:val="uk-UA"/>
        </w:rPr>
        <w:t>Надання звітів про навчальний процес</w:t>
      </w:r>
      <w:r w:rsidRPr="00221AA8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B50A6C" w:rsidRDefault="00A04AE0" w:rsidP="00D142C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>
        <w:rPr>
          <w:rFonts w:asciiTheme="minorHAnsi" w:hAnsiTheme="minorHAnsi" w:cstheme="minorHAnsi"/>
          <w:sz w:val="22"/>
          <w:szCs w:val="22"/>
          <w:lang w:val="uk-UA"/>
        </w:rPr>
        <w:t>Мінімальний прохідний поріг – 6</w:t>
      </w:r>
      <w:r w:rsidR="00B50A6C">
        <w:rPr>
          <w:rFonts w:asciiTheme="minorHAnsi" w:hAnsiTheme="minorHAnsi" w:cstheme="minorHAnsi"/>
          <w:sz w:val="22"/>
          <w:szCs w:val="22"/>
          <w:lang w:val="uk-UA"/>
        </w:rPr>
        <w:t>0 балів.</w:t>
      </w:r>
    </w:p>
    <w:p w:rsidR="00BD0CA6" w:rsidRDefault="00253BD0" w:rsidP="00D142C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53BD0">
        <w:rPr>
          <w:rFonts w:asciiTheme="minorHAnsi" w:hAnsiTheme="minorHAnsi" w:cstheme="minorHAnsi"/>
          <w:sz w:val="22"/>
          <w:szCs w:val="22"/>
          <w:lang w:val="uk-UA"/>
        </w:rPr>
        <w:t>За підсумками технічної оцінки визначається середній бал пропозиції методом підрахунку оцінок усіх членів комісії щодо кожного окремого учасника конкурсу.</w:t>
      </w:r>
    </w:p>
    <w:p w:rsidR="00C80FC2" w:rsidRDefault="00DE2DCA" w:rsidP="00D142C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DE2DCA">
        <w:rPr>
          <w:rFonts w:asciiTheme="minorHAnsi" w:hAnsiTheme="minorHAnsi" w:cstheme="minorHAnsi"/>
          <w:sz w:val="22"/>
          <w:szCs w:val="22"/>
          <w:lang w:val="uk-UA"/>
        </w:rPr>
        <w:t xml:space="preserve">Третім етапом оцінки пропозиції Фінансова комісія </w:t>
      </w:r>
      <w:r w:rsidR="00D96CA8">
        <w:rPr>
          <w:rFonts w:asciiTheme="minorHAnsi" w:hAnsiTheme="minorHAnsi" w:cstheme="minorHAnsi"/>
          <w:sz w:val="22"/>
          <w:szCs w:val="22"/>
          <w:lang w:val="uk-UA"/>
        </w:rPr>
        <w:t>здійснює оцінку вартості кожної фінансової пропозиції</w:t>
      </w:r>
      <w:r w:rsidRPr="00DE2DCA">
        <w:rPr>
          <w:rFonts w:asciiTheme="minorHAnsi" w:hAnsiTheme="minorHAnsi" w:cstheme="minorHAnsi"/>
          <w:sz w:val="22"/>
          <w:szCs w:val="22"/>
          <w:lang w:val="uk-UA"/>
        </w:rPr>
        <w:t xml:space="preserve"> (Додаток 2</w:t>
      </w:r>
      <w:r w:rsidR="00D96CA8">
        <w:rPr>
          <w:rFonts w:asciiTheme="minorHAnsi" w:hAnsiTheme="minorHAnsi" w:cstheme="minorHAnsi"/>
          <w:sz w:val="22"/>
          <w:szCs w:val="22"/>
          <w:lang w:val="uk-UA"/>
        </w:rPr>
        <w:t>.</w:t>
      </w:r>
      <w:r w:rsidRPr="00DE2DCA">
        <w:rPr>
          <w:rFonts w:asciiTheme="minorHAnsi" w:hAnsiTheme="minorHAnsi" w:cstheme="minorHAnsi"/>
          <w:sz w:val="22"/>
          <w:szCs w:val="22"/>
          <w:lang w:val="uk-UA"/>
        </w:rPr>
        <w:t xml:space="preserve"> цього Запиту) з метою виявити </w:t>
      </w:r>
      <w:r w:rsidR="00D96CA8">
        <w:rPr>
          <w:rFonts w:asciiTheme="minorHAnsi" w:hAnsiTheme="minorHAnsi" w:cstheme="minorHAnsi"/>
          <w:sz w:val="22"/>
          <w:szCs w:val="22"/>
          <w:lang w:val="uk-UA"/>
        </w:rPr>
        <w:t>найбільш економічно вигідні</w:t>
      </w:r>
      <w:r w:rsidRPr="00DE2DCA">
        <w:rPr>
          <w:rFonts w:asciiTheme="minorHAnsi" w:hAnsiTheme="minorHAnsi" w:cstheme="minorHAnsi"/>
          <w:sz w:val="22"/>
          <w:szCs w:val="22"/>
          <w:lang w:val="uk-UA"/>
        </w:rPr>
        <w:t xml:space="preserve"> серед усіх </w:t>
      </w:r>
      <w:r w:rsidR="00D96CA8">
        <w:rPr>
          <w:rFonts w:asciiTheme="minorHAnsi" w:hAnsiTheme="minorHAnsi" w:cstheme="minorHAnsi"/>
          <w:sz w:val="22"/>
          <w:szCs w:val="22"/>
          <w:lang w:val="uk-UA"/>
        </w:rPr>
        <w:t xml:space="preserve">фінансових </w:t>
      </w:r>
      <w:r w:rsidRPr="00DE2DCA">
        <w:rPr>
          <w:rFonts w:asciiTheme="minorHAnsi" w:hAnsiTheme="minorHAnsi" w:cstheme="minorHAnsi"/>
          <w:sz w:val="22"/>
          <w:szCs w:val="22"/>
          <w:lang w:val="uk-UA"/>
        </w:rPr>
        <w:t>пропозицій учасників тендеру.</w:t>
      </w:r>
    </w:p>
    <w:p w:rsidR="00806520" w:rsidRDefault="00806520" w:rsidP="00D142C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806520">
        <w:rPr>
          <w:rFonts w:asciiTheme="minorHAnsi" w:hAnsiTheme="minorHAnsi" w:cstheme="minorHAnsi"/>
          <w:sz w:val="22"/>
          <w:szCs w:val="22"/>
          <w:lang w:val="uk-UA"/>
        </w:rPr>
        <w:t>Таким чином, загальна кількість балів для остаточного визначення переможця буде здійснена наступним чином:</w:t>
      </w:r>
    </w:p>
    <w:p w:rsidR="000C363E" w:rsidRPr="000C363E" w:rsidRDefault="000C363E" w:rsidP="000C363E">
      <w:pPr>
        <w:jc w:val="both"/>
        <w:rPr>
          <w:rFonts w:asciiTheme="minorHAnsi" w:hAnsiTheme="minorHAnsi" w:cstheme="minorHAnsi"/>
          <w:sz w:val="22"/>
          <w:szCs w:val="22"/>
          <w:u w:val="single"/>
          <w:lang w:val="uk-UA"/>
        </w:rPr>
      </w:pPr>
      <w:r w:rsidRPr="000C363E">
        <w:rPr>
          <w:rFonts w:asciiTheme="minorHAnsi" w:hAnsiTheme="minorHAnsi" w:cstheme="minorHAnsi"/>
          <w:sz w:val="22"/>
          <w:szCs w:val="22"/>
          <w:lang w:val="uk-UA"/>
        </w:rPr>
        <w:t xml:space="preserve">                         </w:t>
      </w:r>
      <w:r w:rsidRPr="000C363E">
        <w:rPr>
          <w:rFonts w:asciiTheme="minorHAnsi" w:hAnsiTheme="minorHAnsi" w:cstheme="minorHAnsi"/>
          <w:sz w:val="22"/>
          <w:szCs w:val="22"/>
          <w:u w:val="single"/>
          <w:lang w:val="uk-UA"/>
        </w:rPr>
        <w:t xml:space="preserve">  НФП</w:t>
      </w:r>
      <w:r w:rsidRPr="000C363E">
        <w:rPr>
          <w:rFonts w:asciiTheme="minorHAnsi" w:hAnsiTheme="minorHAnsi" w:cstheme="minorHAnsi"/>
          <w:sz w:val="22"/>
          <w:szCs w:val="22"/>
          <w:u w:val="single"/>
        </w:rPr>
        <w:t>   </w:t>
      </w:r>
      <w:r w:rsidRPr="000C363E">
        <w:rPr>
          <w:rFonts w:asciiTheme="minorHAnsi" w:hAnsiTheme="minorHAnsi" w:cstheme="minorHAnsi"/>
          <w:sz w:val="22"/>
          <w:szCs w:val="22"/>
          <w:u w:val="single"/>
          <w:lang w:val="uk-UA"/>
        </w:rPr>
        <w:t xml:space="preserve"> </w:t>
      </w:r>
      <w:r w:rsidRPr="000C363E">
        <w:rPr>
          <w:rFonts w:asciiTheme="minorHAnsi" w:hAnsiTheme="minorHAnsi" w:cstheme="minorHAnsi"/>
          <w:sz w:val="22"/>
          <w:szCs w:val="22"/>
          <w:lang w:val="uk-UA"/>
        </w:rPr>
        <w:t xml:space="preserve">                +</w:t>
      </w:r>
      <w:r w:rsidRPr="000C363E">
        <w:rPr>
          <w:rFonts w:asciiTheme="minorHAnsi" w:hAnsiTheme="minorHAnsi" w:cstheme="minorHAnsi"/>
          <w:sz w:val="22"/>
          <w:szCs w:val="22"/>
        </w:rPr>
        <w:t> </w:t>
      </w:r>
      <w:r w:rsidRPr="000C363E">
        <w:rPr>
          <w:rFonts w:asciiTheme="minorHAnsi" w:hAnsiTheme="minorHAnsi" w:cstheme="minorHAnsi"/>
          <w:sz w:val="22"/>
          <w:szCs w:val="22"/>
          <w:lang w:val="uk-UA"/>
        </w:rPr>
        <w:t xml:space="preserve">             </w:t>
      </w:r>
      <w:r w:rsidRPr="000C363E">
        <w:rPr>
          <w:rFonts w:asciiTheme="minorHAnsi" w:hAnsiTheme="minorHAnsi" w:cstheme="minorHAnsi"/>
          <w:sz w:val="22"/>
          <w:szCs w:val="22"/>
          <w:u w:val="single"/>
          <w:lang w:val="uk-UA"/>
        </w:rPr>
        <w:t xml:space="preserve">ВБТП  </w:t>
      </w:r>
      <w:r w:rsidRPr="000C363E">
        <w:rPr>
          <w:rFonts w:asciiTheme="minorHAnsi" w:hAnsiTheme="minorHAnsi" w:cstheme="minorHAnsi"/>
          <w:sz w:val="22"/>
          <w:szCs w:val="22"/>
          <w:u w:val="single"/>
        </w:rPr>
        <w:t>x</w:t>
      </w:r>
      <w:r w:rsidRPr="000C363E">
        <w:rPr>
          <w:rFonts w:asciiTheme="minorHAnsi" w:hAnsiTheme="minorHAnsi" w:cstheme="minorHAnsi"/>
          <w:sz w:val="22"/>
          <w:szCs w:val="22"/>
          <w:u w:val="single"/>
          <w:lang w:val="uk-UA"/>
        </w:rPr>
        <w:t xml:space="preserve">  ТПУ</w:t>
      </w:r>
    </w:p>
    <w:p w:rsidR="000C363E" w:rsidRPr="000C363E" w:rsidRDefault="000C363E" w:rsidP="000C363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0C363E">
        <w:rPr>
          <w:rFonts w:asciiTheme="minorHAnsi" w:hAnsiTheme="minorHAnsi" w:cstheme="minorHAnsi"/>
          <w:sz w:val="22"/>
          <w:szCs w:val="22"/>
          <w:lang w:val="uk-UA"/>
        </w:rPr>
        <w:t xml:space="preserve">                    ФПУ  </w:t>
      </w:r>
      <w:r w:rsidRPr="000C363E">
        <w:rPr>
          <w:rFonts w:asciiTheme="minorHAnsi" w:hAnsiTheme="minorHAnsi" w:cstheme="minorHAnsi"/>
          <w:sz w:val="22"/>
          <w:szCs w:val="22"/>
        </w:rPr>
        <w:t>x</w:t>
      </w:r>
      <w:r w:rsidRPr="000C363E">
        <w:rPr>
          <w:rFonts w:asciiTheme="minorHAnsi" w:hAnsiTheme="minorHAnsi" w:cstheme="minorHAnsi"/>
          <w:sz w:val="22"/>
          <w:szCs w:val="22"/>
          <w:lang w:val="uk-UA"/>
        </w:rPr>
        <w:t xml:space="preserve"> ВБФП</w:t>
      </w:r>
      <w:r w:rsidRPr="000C363E">
        <w:rPr>
          <w:rFonts w:asciiTheme="minorHAnsi" w:hAnsiTheme="minorHAnsi" w:cstheme="minorHAnsi"/>
          <w:sz w:val="22"/>
          <w:szCs w:val="22"/>
        </w:rPr>
        <w:t>                </w:t>
      </w:r>
      <w:r w:rsidRPr="000C363E">
        <w:rPr>
          <w:rFonts w:asciiTheme="minorHAnsi" w:hAnsiTheme="minorHAnsi" w:cstheme="minorHAnsi"/>
          <w:sz w:val="22"/>
          <w:szCs w:val="22"/>
          <w:lang w:val="uk-UA"/>
        </w:rPr>
        <w:t xml:space="preserve">           </w:t>
      </w:r>
      <w:r w:rsidRPr="000C363E">
        <w:rPr>
          <w:rFonts w:asciiTheme="minorHAnsi" w:hAnsiTheme="minorHAnsi" w:cstheme="minorHAnsi"/>
          <w:sz w:val="22"/>
          <w:szCs w:val="22"/>
        </w:rPr>
        <w:t> </w:t>
      </w:r>
      <w:r w:rsidRPr="000C363E">
        <w:rPr>
          <w:rFonts w:asciiTheme="minorHAnsi" w:hAnsiTheme="minorHAnsi" w:cstheme="minorHAnsi"/>
          <w:sz w:val="22"/>
          <w:szCs w:val="22"/>
          <w:lang w:val="uk-UA"/>
        </w:rPr>
        <w:t xml:space="preserve">     МБТП</w:t>
      </w:r>
    </w:p>
    <w:p w:rsidR="000C363E" w:rsidRPr="000C363E" w:rsidRDefault="000C363E" w:rsidP="000C363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0C363E" w:rsidRPr="000C363E" w:rsidRDefault="000C363E" w:rsidP="000C363E">
      <w:pPr>
        <w:jc w:val="both"/>
        <w:rPr>
          <w:rFonts w:asciiTheme="minorHAnsi" w:hAnsiTheme="minorHAnsi" w:cstheme="minorHAnsi"/>
          <w:sz w:val="22"/>
          <w:szCs w:val="22"/>
        </w:rPr>
      </w:pPr>
      <w:r w:rsidRPr="000C363E">
        <w:rPr>
          <w:rFonts w:asciiTheme="minorHAnsi" w:hAnsiTheme="minorHAnsi" w:cstheme="minorHAnsi"/>
          <w:sz w:val="22"/>
          <w:szCs w:val="22"/>
        </w:rPr>
        <w:t xml:space="preserve">НФП     -  </w:t>
      </w:r>
      <w:r w:rsidRPr="000C363E">
        <w:rPr>
          <w:rFonts w:asciiTheme="minorHAnsi" w:hAnsiTheme="minorHAnsi" w:cstheme="minorHAnsi"/>
          <w:sz w:val="22"/>
          <w:szCs w:val="22"/>
          <w:lang w:val="uk-UA"/>
        </w:rPr>
        <w:t>сума найнижчої фінансової пропозиції</w:t>
      </w:r>
    </w:p>
    <w:p w:rsidR="000C363E" w:rsidRPr="000C363E" w:rsidRDefault="000C363E" w:rsidP="000C363E">
      <w:pPr>
        <w:jc w:val="both"/>
        <w:rPr>
          <w:rFonts w:asciiTheme="minorHAnsi" w:hAnsiTheme="minorHAnsi" w:cstheme="minorHAnsi"/>
          <w:sz w:val="22"/>
          <w:szCs w:val="22"/>
        </w:rPr>
      </w:pPr>
      <w:r w:rsidRPr="000C363E">
        <w:rPr>
          <w:rFonts w:asciiTheme="minorHAnsi" w:hAnsiTheme="minorHAnsi" w:cstheme="minorHAnsi"/>
          <w:sz w:val="22"/>
          <w:szCs w:val="22"/>
        </w:rPr>
        <w:t xml:space="preserve">ФПУ     -  </w:t>
      </w:r>
      <w:r w:rsidRPr="000C363E">
        <w:rPr>
          <w:rFonts w:asciiTheme="minorHAnsi" w:hAnsiTheme="minorHAnsi" w:cstheme="minorHAnsi"/>
          <w:sz w:val="22"/>
          <w:szCs w:val="22"/>
          <w:lang w:val="uk-UA"/>
        </w:rPr>
        <w:t>фінансова пропозиція Учасника</w:t>
      </w:r>
    </w:p>
    <w:p w:rsidR="000C363E" w:rsidRPr="000C363E" w:rsidRDefault="000C363E" w:rsidP="000C363E">
      <w:pPr>
        <w:jc w:val="both"/>
        <w:rPr>
          <w:rFonts w:asciiTheme="minorHAnsi" w:hAnsiTheme="minorHAnsi" w:cstheme="minorHAnsi"/>
          <w:sz w:val="22"/>
          <w:szCs w:val="22"/>
        </w:rPr>
      </w:pPr>
      <w:r w:rsidRPr="000C363E">
        <w:rPr>
          <w:rFonts w:asciiTheme="minorHAnsi" w:hAnsiTheme="minorHAnsi" w:cstheme="minorHAnsi"/>
          <w:sz w:val="22"/>
          <w:szCs w:val="22"/>
        </w:rPr>
        <w:t xml:space="preserve">ВБФП   -  </w:t>
      </w:r>
      <w:r w:rsidRPr="000C363E">
        <w:rPr>
          <w:rFonts w:asciiTheme="minorHAnsi" w:hAnsiTheme="minorHAnsi" w:cstheme="minorHAnsi"/>
          <w:sz w:val="22"/>
          <w:szCs w:val="22"/>
          <w:lang w:val="uk-UA"/>
        </w:rPr>
        <w:t>вага балів фінансової пропозиції</w:t>
      </w:r>
      <w:r w:rsidRPr="000C363E">
        <w:rPr>
          <w:rFonts w:asciiTheme="minorHAnsi" w:hAnsiTheme="minorHAnsi" w:cstheme="minorHAnsi"/>
          <w:sz w:val="22"/>
          <w:szCs w:val="22"/>
        </w:rPr>
        <w:t xml:space="preserve"> (40%)</w:t>
      </w:r>
    </w:p>
    <w:p w:rsidR="000C363E" w:rsidRPr="000C363E" w:rsidRDefault="000C363E" w:rsidP="000C363E">
      <w:pPr>
        <w:jc w:val="both"/>
        <w:rPr>
          <w:rFonts w:asciiTheme="minorHAnsi" w:hAnsiTheme="minorHAnsi" w:cstheme="minorHAnsi"/>
          <w:sz w:val="22"/>
          <w:szCs w:val="22"/>
        </w:rPr>
      </w:pPr>
      <w:r w:rsidRPr="000C363E">
        <w:rPr>
          <w:rFonts w:asciiTheme="minorHAnsi" w:hAnsiTheme="minorHAnsi" w:cstheme="minorHAnsi"/>
          <w:sz w:val="22"/>
          <w:szCs w:val="22"/>
        </w:rPr>
        <w:t xml:space="preserve">ВБТП    -  </w:t>
      </w:r>
      <w:r w:rsidRPr="000C363E">
        <w:rPr>
          <w:rFonts w:asciiTheme="minorHAnsi" w:hAnsiTheme="minorHAnsi" w:cstheme="minorHAnsi"/>
          <w:sz w:val="22"/>
          <w:szCs w:val="22"/>
          <w:lang w:val="uk-UA"/>
        </w:rPr>
        <w:t>вага балів технічної пропозиції</w:t>
      </w:r>
      <w:r w:rsidRPr="000C363E">
        <w:rPr>
          <w:rFonts w:asciiTheme="minorHAnsi" w:hAnsiTheme="minorHAnsi" w:cstheme="minorHAnsi"/>
          <w:sz w:val="22"/>
          <w:szCs w:val="22"/>
        </w:rPr>
        <w:t xml:space="preserve"> (60 %)</w:t>
      </w:r>
    </w:p>
    <w:p w:rsidR="000C363E" w:rsidRPr="000C363E" w:rsidRDefault="000C363E" w:rsidP="000C363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0C363E">
        <w:rPr>
          <w:rFonts w:asciiTheme="minorHAnsi" w:hAnsiTheme="minorHAnsi" w:cstheme="minorHAnsi"/>
          <w:sz w:val="22"/>
          <w:szCs w:val="22"/>
        </w:rPr>
        <w:t xml:space="preserve">ТПУ       -  </w:t>
      </w:r>
      <w:r w:rsidRPr="000C363E">
        <w:rPr>
          <w:rFonts w:asciiTheme="minorHAnsi" w:hAnsiTheme="minorHAnsi" w:cstheme="minorHAnsi"/>
          <w:sz w:val="22"/>
          <w:szCs w:val="22"/>
          <w:lang w:val="uk-UA"/>
        </w:rPr>
        <w:t>бал за технічною пропозицією Учасника</w:t>
      </w:r>
    </w:p>
    <w:p w:rsidR="000C363E" w:rsidRPr="000C363E" w:rsidRDefault="000C363E" w:rsidP="000C363E">
      <w:pPr>
        <w:jc w:val="both"/>
        <w:rPr>
          <w:rFonts w:asciiTheme="minorHAnsi" w:hAnsiTheme="minorHAnsi" w:cstheme="minorHAnsi"/>
          <w:sz w:val="22"/>
          <w:szCs w:val="22"/>
        </w:rPr>
      </w:pPr>
      <w:r w:rsidRPr="000C363E">
        <w:rPr>
          <w:rFonts w:asciiTheme="minorHAnsi" w:hAnsiTheme="minorHAnsi" w:cstheme="minorHAnsi"/>
          <w:sz w:val="22"/>
          <w:szCs w:val="22"/>
        </w:rPr>
        <w:t xml:space="preserve">МБТП   -  </w:t>
      </w:r>
      <w:r w:rsidRPr="000C363E">
        <w:rPr>
          <w:rFonts w:asciiTheme="minorHAnsi" w:hAnsiTheme="minorHAnsi" w:cstheme="minorHAnsi"/>
          <w:sz w:val="22"/>
          <w:szCs w:val="22"/>
          <w:lang w:val="uk-UA"/>
        </w:rPr>
        <w:t>максимально можливий бал за технічну пропозицію</w:t>
      </w:r>
      <w:r w:rsidRPr="000C363E">
        <w:rPr>
          <w:rFonts w:asciiTheme="minorHAnsi" w:hAnsiTheme="minorHAnsi" w:cstheme="minorHAnsi"/>
          <w:sz w:val="22"/>
          <w:szCs w:val="22"/>
        </w:rPr>
        <w:t xml:space="preserve"> (100 балов)</w:t>
      </w:r>
    </w:p>
    <w:p w:rsidR="00806520" w:rsidRPr="00253BD0" w:rsidRDefault="00806520" w:rsidP="00D142CE">
      <w:pPr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D142CE" w:rsidRPr="00654838" w:rsidRDefault="00D142CE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654838">
        <w:rPr>
          <w:rFonts w:asciiTheme="minorHAnsi" w:hAnsiTheme="minorHAnsi" w:cstheme="minorHAnsi"/>
          <w:sz w:val="22"/>
          <w:szCs w:val="22"/>
          <w:lang w:val="uk-UA"/>
        </w:rPr>
        <w:t xml:space="preserve">Фонд може в будь-який момент до закінчення строку подання пропозицій </w:t>
      </w:r>
      <w:r w:rsidRPr="00A24724">
        <w:rPr>
          <w:rFonts w:asciiTheme="minorHAnsi" w:hAnsiTheme="minorHAnsi" w:cstheme="minorHAnsi"/>
          <w:sz w:val="22"/>
          <w:szCs w:val="22"/>
          <w:lang w:val="uk-UA"/>
        </w:rPr>
        <w:t>внести</w:t>
      </w:r>
      <w:r w:rsidRPr="00654838">
        <w:rPr>
          <w:rFonts w:asciiTheme="minorHAnsi" w:hAnsiTheme="minorHAnsi" w:cstheme="minorHAnsi"/>
          <w:sz w:val="22"/>
          <w:szCs w:val="22"/>
          <w:lang w:val="uk-UA"/>
        </w:rPr>
        <w:t xml:space="preserve"> зміни в тендерну документацію та повідомити про це всіх учасників. </w:t>
      </w:r>
    </w:p>
    <w:p w:rsidR="00D142CE" w:rsidRPr="00D142CE" w:rsidRDefault="00D142CE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highlight w:val="yellow"/>
          <w:lang w:val="uk-UA"/>
        </w:rPr>
      </w:pPr>
      <w:r w:rsidRPr="00654838">
        <w:rPr>
          <w:rFonts w:asciiTheme="minorHAnsi" w:hAnsiTheme="minorHAnsi" w:cstheme="minorHAnsi"/>
          <w:sz w:val="22"/>
          <w:szCs w:val="22"/>
          <w:lang w:val="uk-UA"/>
        </w:rPr>
        <w:t xml:space="preserve">До моменту підписання договору Фонд не несе жодних зобов’язань по відношенню до учасників процедури закупівлі. Фонд залишає за собою право відхилити тендерні пропозиції всіх учасників процедури закупівлі. </w:t>
      </w:r>
    </w:p>
    <w:p w:rsidR="00D142CE" w:rsidRPr="008F4B0D" w:rsidRDefault="00D142CE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8F4B0D">
        <w:rPr>
          <w:rFonts w:asciiTheme="minorHAnsi" w:hAnsiTheme="minorHAnsi" w:cstheme="minorHAnsi"/>
          <w:sz w:val="22"/>
          <w:szCs w:val="22"/>
          <w:lang w:val="uk-UA"/>
        </w:rPr>
        <w:t xml:space="preserve">Участь у тендері пов’язаних осіб або ж змова учасників тендеру забороняється. У разі виявлення таких фактів,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збитків, завданих Фонду. </w:t>
      </w:r>
    </w:p>
    <w:p w:rsidR="00D142CE" w:rsidRPr="008F4B0D" w:rsidRDefault="00D142CE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8F4B0D">
        <w:rPr>
          <w:rFonts w:asciiTheme="minorHAnsi" w:hAnsiTheme="minorHAnsi" w:cstheme="minorHAnsi"/>
          <w:sz w:val="22"/>
          <w:szCs w:val="22"/>
          <w:lang w:val="uk-UA"/>
        </w:rPr>
        <w:t>Учасник може надавати послуги тільки через одну юридичну особу та не має права змінювати надавача послуг впродовж дії терміну договору. Виняток – реорганізація юридичної особи/зміна назви/злиття.</w:t>
      </w:r>
    </w:p>
    <w:p w:rsidR="00D142CE" w:rsidRPr="008F4B0D" w:rsidRDefault="00D142CE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5D4F26" w:rsidRDefault="005D4F26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E44E97" w:rsidRDefault="00E44E97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AF60AB" w:rsidRDefault="00AF60AB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AF60AB" w:rsidRDefault="00AF60AB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AF60AB" w:rsidRDefault="00AF60AB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AF60AB" w:rsidRDefault="00AF60AB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AF60AB" w:rsidRDefault="00AF60AB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AF60AB" w:rsidRDefault="00AF60AB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AF60AB" w:rsidRDefault="00AF60AB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AF60AB" w:rsidRDefault="00AF60AB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AF60AB" w:rsidRDefault="00AF60AB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AF60AB" w:rsidRDefault="00AF60AB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AF60AB" w:rsidRPr="008F4B0D" w:rsidRDefault="00AF60AB" w:rsidP="00D142CE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2E4D32" w:rsidRDefault="002E4D32" w:rsidP="00340CC4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2E4D32" w:rsidRDefault="002E4D32" w:rsidP="00340CC4">
      <w:pPr>
        <w:tabs>
          <w:tab w:val="num" w:pos="0"/>
          <w:tab w:val="num" w:pos="900"/>
        </w:tabs>
        <w:jc w:val="both"/>
        <w:rPr>
          <w:rFonts w:asciiTheme="minorHAnsi" w:hAnsiTheme="minorHAnsi" w:cstheme="minorHAnsi"/>
          <w:sz w:val="22"/>
          <w:szCs w:val="22"/>
          <w:lang w:val="uk-UA"/>
        </w:rPr>
      </w:pPr>
      <w:bookmarkStart w:id="2" w:name="_GoBack"/>
      <w:bookmarkEnd w:id="2"/>
    </w:p>
    <w:sectPr w:rsidR="002E4D32" w:rsidSect="00D142CE">
      <w:footerReference w:type="default" r:id="rId12"/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EF7" w:rsidRDefault="000B6EF7" w:rsidP="007573DA">
      <w:r>
        <w:separator/>
      </w:r>
    </w:p>
  </w:endnote>
  <w:endnote w:type="continuationSeparator" w:id="0">
    <w:p w:rsidR="000B6EF7" w:rsidRDefault="000B6EF7" w:rsidP="0075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3DA" w:rsidRPr="00774E2B" w:rsidRDefault="00774E2B">
    <w:pPr>
      <w:pStyle w:val="a8"/>
      <w:rPr>
        <w:rFonts w:ascii="Arial" w:hAnsi="Arial" w:cs="Arial"/>
      </w:rPr>
    </w:pPr>
    <w:r w:rsidRPr="00774E2B">
      <w:rPr>
        <w:rFonts w:ascii="Arial" w:hAnsi="Arial" w:cs="Arial"/>
      </w:rPr>
      <w:t>http://rokada.org.ua/zakupki/</w:t>
    </w:r>
    <w:r w:rsidR="007573DA" w:rsidRPr="00774E2B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EDE6A3" wp14:editId="48B5CBD6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573DA" w:rsidRDefault="007573DA">
                          <w:pPr>
                            <w:pStyle w:val="a8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C00498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4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7573DA" w:rsidRDefault="007573DA">
                    <w:pPr>
                      <w:pStyle w:val="a8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C00498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4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573DA" w:rsidRPr="00774E2B">
      <w:rPr>
        <w:rFonts w:ascii="Arial" w:hAnsi="Arial" w:cs="Arial"/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159BBAB" wp14:editId="6A814A50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050B5448"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EF7" w:rsidRDefault="000B6EF7" w:rsidP="007573DA">
      <w:r>
        <w:separator/>
      </w:r>
    </w:p>
  </w:footnote>
  <w:footnote w:type="continuationSeparator" w:id="0">
    <w:p w:rsidR="000B6EF7" w:rsidRDefault="000B6EF7" w:rsidP="00757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A92"/>
    <w:multiLevelType w:val="hybridMultilevel"/>
    <w:tmpl w:val="E6A4B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852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1A7F41"/>
    <w:multiLevelType w:val="hybridMultilevel"/>
    <w:tmpl w:val="FDC29C9A"/>
    <w:lvl w:ilvl="0" w:tplc="80B40E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2C4904"/>
    <w:multiLevelType w:val="hybridMultilevel"/>
    <w:tmpl w:val="52446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97B1E"/>
    <w:multiLevelType w:val="hybridMultilevel"/>
    <w:tmpl w:val="011CF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B3AAD"/>
    <w:multiLevelType w:val="hybridMultilevel"/>
    <w:tmpl w:val="678CD9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C82EE5"/>
    <w:multiLevelType w:val="hybridMultilevel"/>
    <w:tmpl w:val="678CD9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F1314C"/>
    <w:multiLevelType w:val="hybridMultilevel"/>
    <w:tmpl w:val="C6D8D0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A5693C"/>
    <w:multiLevelType w:val="hybridMultilevel"/>
    <w:tmpl w:val="E6EA3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F44DD9"/>
    <w:multiLevelType w:val="hybridMultilevel"/>
    <w:tmpl w:val="9E2A17D6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027AD1"/>
    <w:multiLevelType w:val="hybridMultilevel"/>
    <w:tmpl w:val="E996AB62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1">
    <w:nsid w:val="28951C68"/>
    <w:multiLevelType w:val="multilevel"/>
    <w:tmpl w:val="4A1C6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5331E8F"/>
    <w:multiLevelType w:val="multilevel"/>
    <w:tmpl w:val="4A1C6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E741860"/>
    <w:multiLevelType w:val="hybridMultilevel"/>
    <w:tmpl w:val="B32AE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E146BE"/>
    <w:multiLevelType w:val="hybridMultilevel"/>
    <w:tmpl w:val="3E941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177343"/>
    <w:multiLevelType w:val="hybridMultilevel"/>
    <w:tmpl w:val="C06ED426"/>
    <w:lvl w:ilvl="0" w:tplc="DFBCC986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886DA9"/>
    <w:multiLevelType w:val="hybridMultilevel"/>
    <w:tmpl w:val="6294676C"/>
    <w:lvl w:ilvl="0" w:tplc="801E91A2">
      <w:numFmt w:val="bullet"/>
      <w:lvlText w:val="•"/>
      <w:lvlJc w:val="left"/>
      <w:pPr>
        <w:ind w:left="1425" w:hanging="705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AA53F37"/>
    <w:multiLevelType w:val="multilevel"/>
    <w:tmpl w:val="9E2A17D6"/>
    <w:lvl w:ilvl="0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160685C"/>
    <w:multiLevelType w:val="hybridMultilevel"/>
    <w:tmpl w:val="8676C3D8"/>
    <w:lvl w:ilvl="0" w:tplc="1DC4453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CF1699"/>
    <w:multiLevelType w:val="hybridMultilevel"/>
    <w:tmpl w:val="3C482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03331F"/>
    <w:multiLevelType w:val="hybridMultilevel"/>
    <w:tmpl w:val="DD7A3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1733DA"/>
    <w:multiLevelType w:val="hybridMultilevel"/>
    <w:tmpl w:val="FA043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9B0CED"/>
    <w:multiLevelType w:val="hybridMultilevel"/>
    <w:tmpl w:val="7E3EB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8B455E"/>
    <w:multiLevelType w:val="hybridMultilevel"/>
    <w:tmpl w:val="84C61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D20823"/>
    <w:multiLevelType w:val="hybridMultilevel"/>
    <w:tmpl w:val="B6929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21"/>
  </w:num>
  <w:num w:numId="5">
    <w:abstractNumId w:val="11"/>
  </w:num>
  <w:num w:numId="6">
    <w:abstractNumId w:val="6"/>
  </w:num>
  <w:num w:numId="7">
    <w:abstractNumId w:val="5"/>
  </w:num>
  <w:num w:numId="8">
    <w:abstractNumId w:val="23"/>
  </w:num>
  <w:num w:numId="9">
    <w:abstractNumId w:val="15"/>
  </w:num>
  <w:num w:numId="10">
    <w:abstractNumId w:val="2"/>
  </w:num>
  <w:num w:numId="11">
    <w:abstractNumId w:val="22"/>
  </w:num>
  <w:num w:numId="12">
    <w:abstractNumId w:val="8"/>
  </w:num>
  <w:num w:numId="13">
    <w:abstractNumId w:val="12"/>
  </w:num>
  <w:num w:numId="14">
    <w:abstractNumId w:val="10"/>
  </w:num>
  <w:num w:numId="15">
    <w:abstractNumId w:val="4"/>
  </w:num>
  <w:num w:numId="16">
    <w:abstractNumId w:val="19"/>
  </w:num>
  <w:num w:numId="17">
    <w:abstractNumId w:val="16"/>
  </w:num>
  <w:num w:numId="18">
    <w:abstractNumId w:val="24"/>
  </w:num>
  <w:num w:numId="19">
    <w:abstractNumId w:val="13"/>
  </w:num>
  <w:num w:numId="20">
    <w:abstractNumId w:val="0"/>
  </w:num>
  <w:num w:numId="21">
    <w:abstractNumId w:val="18"/>
  </w:num>
  <w:num w:numId="22">
    <w:abstractNumId w:val="1"/>
  </w:num>
  <w:num w:numId="23">
    <w:abstractNumId w:val="14"/>
  </w:num>
  <w:num w:numId="24">
    <w:abstractNumId w:val="20"/>
  </w:num>
  <w:num w:numId="2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вгения">
    <w15:presenceInfo w15:providerId="Windows Live" w15:userId="9dd446497db765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9E2"/>
    <w:rsid w:val="0000319E"/>
    <w:rsid w:val="00011DDE"/>
    <w:rsid w:val="0001443F"/>
    <w:rsid w:val="000224EA"/>
    <w:rsid w:val="000261EB"/>
    <w:rsid w:val="000304A6"/>
    <w:rsid w:val="0004220D"/>
    <w:rsid w:val="0004410B"/>
    <w:rsid w:val="00044801"/>
    <w:rsid w:val="00047B17"/>
    <w:rsid w:val="00050789"/>
    <w:rsid w:val="00050D90"/>
    <w:rsid w:val="00053A9C"/>
    <w:rsid w:val="000649C2"/>
    <w:rsid w:val="000719E6"/>
    <w:rsid w:val="000744DD"/>
    <w:rsid w:val="00074E52"/>
    <w:rsid w:val="00075E44"/>
    <w:rsid w:val="00084963"/>
    <w:rsid w:val="00085E35"/>
    <w:rsid w:val="000869FE"/>
    <w:rsid w:val="00092B36"/>
    <w:rsid w:val="00095062"/>
    <w:rsid w:val="00096E69"/>
    <w:rsid w:val="000A2514"/>
    <w:rsid w:val="000B197D"/>
    <w:rsid w:val="000B5A32"/>
    <w:rsid w:val="000B6EF7"/>
    <w:rsid w:val="000C363E"/>
    <w:rsid w:val="000C3739"/>
    <w:rsid w:val="000D6BFE"/>
    <w:rsid w:val="000E252F"/>
    <w:rsid w:val="000E2CCF"/>
    <w:rsid w:val="000F7B74"/>
    <w:rsid w:val="001024A9"/>
    <w:rsid w:val="00110208"/>
    <w:rsid w:val="00112EFD"/>
    <w:rsid w:val="001152AC"/>
    <w:rsid w:val="00115839"/>
    <w:rsid w:val="00117DD2"/>
    <w:rsid w:val="00120A4F"/>
    <w:rsid w:val="00122D1C"/>
    <w:rsid w:val="001230A7"/>
    <w:rsid w:val="001260A5"/>
    <w:rsid w:val="001308F2"/>
    <w:rsid w:val="0013301A"/>
    <w:rsid w:val="00146590"/>
    <w:rsid w:val="001470D6"/>
    <w:rsid w:val="00147885"/>
    <w:rsid w:val="0016016C"/>
    <w:rsid w:val="0017094F"/>
    <w:rsid w:val="00171E53"/>
    <w:rsid w:val="00186611"/>
    <w:rsid w:val="00193810"/>
    <w:rsid w:val="001A03B3"/>
    <w:rsid w:val="001C087F"/>
    <w:rsid w:val="001C4FB0"/>
    <w:rsid w:val="001D0CA4"/>
    <w:rsid w:val="001D1073"/>
    <w:rsid w:val="001D3C16"/>
    <w:rsid w:val="001D7311"/>
    <w:rsid w:val="001E6083"/>
    <w:rsid w:val="001F0D7B"/>
    <w:rsid w:val="001F2DFF"/>
    <w:rsid w:val="001F4D60"/>
    <w:rsid w:val="001F574D"/>
    <w:rsid w:val="001F6D17"/>
    <w:rsid w:val="0021603B"/>
    <w:rsid w:val="00221827"/>
    <w:rsid w:val="00221AA8"/>
    <w:rsid w:val="00224A0E"/>
    <w:rsid w:val="00240F27"/>
    <w:rsid w:val="00242628"/>
    <w:rsid w:val="00250D5A"/>
    <w:rsid w:val="00253BD0"/>
    <w:rsid w:val="00267268"/>
    <w:rsid w:val="002760D8"/>
    <w:rsid w:val="0028471E"/>
    <w:rsid w:val="00290636"/>
    <w:rsid w:val="002A1C71"/>
    <w:rsid w:val="002A5D81"/>
    <w:rsid w:val="002B47FD"/>
    <w:rsid w:val="002D6D5A"/>
    <w:rsid w:val="002E4D32"/>
    <w:rsid w:val="00307062"/>
    <w:rsid w:val="00313331"/>
    <w:rsid w:val="00337566"/>
    <w:rsid w:val="00340CC4"/>
    <w:rsid w:val="00343DF7"/>
    <w:rsid w:val="003452A0"/>
    <w:rsid w:val="00355549"/>
    <w:rsid w:val="00360736"/>
    <w:rsid w:val="003613FD"/>
    <w:rsid w:val="003668B1"/>
    <w:rsid w:val="00366EBF"/>
    <w:rsid w:val="00385D62"/>
    <w:rsid w:val="00392E57"/>
    <w:rsid w:val="003938EC"/>
    <w:rsid w:val="003A0903"/>
    <w:rsid w:val="003A0BF8"/>
    <w:rsid w:val="003A65CD"/>
    <w:rsid w:val="003B0A4A"/>
    <w:rsid w:val="003B0A89"/>
    <w:rsid w:val="003C73A9"/>
    <w:rsid w:val="003E06A9"/>
    <w:rsid w:val="003E3EB7"/>
    <w:rsid w:val="003E5584"/>
    <w:rsid w:val="00405296"/>
    <w:rsid w:val="00405717"/>
    <w:rsid w:val="00405E5B"/>
    <w:rsid w:val="004233CB"/>
    <w:rsid w:val="00423E6B"/>
    <w:rsid w:val="0043399A"/>
    <w:rsid w:val="004350AF"/>
    <w:rsid w:val="0043611C"/>
    <w:rsid w:val="0044374D"/>
    <w:rsid w:val="00450FAB"/>
    <w:rsid w:val="0047158F"/>
    <w:rsid w:val="00472ED8"/>
    <w:rsid w:val="00481C48"/>
    <w:rsid w:val="00481C52"/>
    <w:rsid w:val="00483A14"/>
    <w:rsid w:val="00486689"/>
    <w:rsid w:val="00487D0D"/>
    <w:rsid w:val="00490FCD"/>
    <w:rsid w:val="00497041"/>
    <w:rsid w:val="004A4A88"/>
    <w:rsid w:val="004B3576"/>
    <w:rsid w:val="004B7369"/>
    <w:rsid w:val="004C3BD2"/>
    <w:rsid w:val="004D28E9"/>
    <w:rsid w:val="004D4E4C"/>
    <w:rsid w:val="004E5A89"/>
    <w:rsid w:val="004E7A11"/>
    <w:rsid w:val="004F01CA"/>
    <w:rsid w:val="004F2FC8"/>
    <w:rsid w:val="004F7016"/>
    <w:rsid w:val="00502292"/>
    <w:rsid w:val="00504674"/>
    <w:rsid w:val="0050526D"/>
    <w:rsid w:val="00505627"/>
    <w:rsid w:val="00510469"/>
    <w:rsid w:val="00521098"/>
    <w:rsid w:val="00526FE6"/>
    <w:rsid w:val="005350C6"/>
    <w:rsid w:val="00552C4A"/>
    <w:rsid w:val="00555471"/>
    <w:rsid w:val="00556517"/>
    <w:rsid w:val="00557AE4"/>
    <w:rsid w:val="00564051"/>
    <w:rsid w:val="00570524"/>
    <w:rsid w:val="00572BC0"/>
    <w:rsid w:val="005758B9"/>
    <w:rsid w:val="00581354"/>
    <w:rsid w:val="005911EE"/>
    <w:rsid w:val="00592F6C"/>
    <w:rsid w:val="005A1F9C"/>
    <w:rsid w:val="005A7C58"/>
    <w:rsid w:val="005B6FFC"/>
    <w:rsid w:val="005B7255"/>
    <w:rsid w:val="005C4F5C"/>
    <w:rsid w:val="005D0711"/>
    <w:rsid w:val="005D1D6D"/>
    <w:rsid w:val="005D4F26"/>
    <w:rsid w:val="005E0783"/>
    <w:rsid w:val="00604081"/>
    <w:rsid w:val="00610D54"/>
    <w:rsid w:val="0061330C"/>
    <w:rsid w:val="00616626"/>
    <w:rsid w:val="00621B00"/>
    <w:rsid w:val="00623AAB"/>
    <w:rsid w:val="00633EB3"/>
    <w:rsid w:val="0063563C"/>
    <w:rsid w:val="00654838"/>
    <w:rsid w:val="00655B66"/>
    <w:rsid w:val="00661041"/>
    <w:rsid w:val="00665972"/>
    <w:rsid w:val="00676D72"/>
    <w:rsid w:val="00680867"/>
    <w:rsid w:val="0068230B"/>
    <w:rsid w:val="00686627"/>
    <w:rsid w:val="006931CD"/>
    <w:rsid w:val="006A05B8"/>
    <w:rsid w:val="006B1474"/>
    <w:rsid w:val="006C30F8"/>
    <w:rsid w:val="006D7B0C"/>
    <w:rsid w:val="006E44D9"/>
    <w:rsid w:val="006F18F6"/>
    <w:rsid w:val="006F34D4"/>
    <w:rsid w:val="006F6C6D"/>
    <w:rsid w:val="00702B9E"/>
    <w:rsid w:val="0070619B"/>
    <w:rsid w:val="0071656C"/>
    <w:rsid w:val="007406A5"/>
    <w:rsid w:val="00740F66"/>
    <w:rsid w:val="00744455"/>
    <w:rsid w:val="00745359"/>
    <w:rsid w:val="00745697"/>
    <w:rsid w:val="00747295"/>
    <w:rsid w:val="007500F1"/>
    <w:rsid w:val="007528B1"/>
    <w:rsid w:val="007573DA"/>
    <w:rsid w:val="007657D7"/>
    <w:rsid w:val="00774E2B"/>
    <w:rsid w:val="00775E36"/>
    <w:rsid w:val="007831E0"/>
    <w:rsid w:val="00785632"/>
    <w:rsid w:val="00792512"/>
    <w:rsid w:val="00794E88"/>
    <w:rsid w:val="00797DB7"/>
    <w:rsid w:val="007A24C6"/>
    <w:rsid w:val="007A2E87"/>
    <w:rsid w:val="007A4A69"/>
    <w:rsid w:val="007A7BCE"/>
    <w:rsid w:val="007B1816"/>
    <w:rsid w:val="007C014E"/>
    <w:rsid w:val="007C0C8A"/>
    <w:rsid w:val="007C2966"/>
    <w:rsid w:val="007D1742"/>
    <w:rsid w:val="007D290D"/>
    <w:rsid w:val="007E0C42"/>
    <w:rsid w:val="007E6A3B"/>
    <w:rsid w:val="007F45EA"/>
    <w:rsid w:val="007F6FA6"/>
    <w:rsid w:val="00802913"/>
    <w:rsid w:val="00802AD6"/>
    <w:rsid w:val="00803E0C"/>
    <w:rsid w:val="00806520"/>
    <w:rsid w:val="00810460"/>
    <w:rsid w:val="00811EC4"/>
    <w:rsid w:val="0082692C"/>
    <w:rsid w:val="00840E10"/>
    <w:rsid w:val="00841104"/>
    <w:rsid w:val="008462F0"/>
    <w:rsid w:val="0085175C"/>
    <w:rsid w:val="00853BF7"/>
    <w:rsid w:val="00854949"/>
    <w:rsid w:val="00857D55"/>
    <w:rsid w:val="0086233D"/>
    <w:rsid w:val="00863447"/>
    <w:rsid w:val="00864C55"/>
    <w:rsid w:val="00866B12"/>
    <w:rsid w:val="00880C51"/>
    <w:rsid w:val="0088379B"/>
    <w:rsid w:val="008841C2"/>
    <w:rsid w:val="0088565A"/>
    <w:rsid w:val="0088597D"/>
    <w:rsid w:val="00890F0E"/>
    <w:rsid w:val="00897542"/>
    <w:rsid w:val="008A09BE"/>
    <w:rsid w:val="008A266C"/>
    <w:rsid w:val="008A7F94"/>
    <w:rsid w:val="008B2550"/>
    <w:rsid w:val="008C40FC"/>
    <w:rsid w:val="008C469B"/>
    <w:rsid w:val="008C4A5E"/>
    <w:rsid w:val="008D315D"/>
    <w:rsid w:val="008D7C1A"/>
    <w:rsid w:val="008E343E"/>
    <w:rsid w:val="008E4B06"/>
    <w:rsid w:val="008F4B0D"/>
    <w:rsid w:val="008F5EC9"/>
    <w:rsid w:val="0090150B"/>
    <w:rsid w:val="00901AD8"/>
    <w:rsid w:val="00906159"/>
    <w:rsid w:val="00916335"/>
    <w:rsid w:val="009171C4"/>
    <w:rsid w:val="00925CF2"/>
    <w:rsid w:val="009364DC"/>
    <w:rsid w:val="00953FE5"/>
    <w:rsid w:val="00967394"/>
    <w:rsid w:val="00967C7B"/>
    <w:rsid w:val="00967D43"/>
    <w:rsid w:val="00977EDF"/>
    <w:rsid w:val="00982AC6"/>
    <w:rsid w:val="00984807"/>
    <w:rsid w:val="00984FB8"/>
    <w:rsid w:val="00987DA9"/>
    <w:rsid w:val="00990E6F"/>
    <w:rsid w:val="009910BB"/>
    <w:rsid w:val="009B0BB4"/>
    <w:rsid w:val="009B3192"/>
    <w:rsid w:val="009B6690"/>
    <w:rsid w:val="009B71A1"/>
    <w:rsid w:val="009C283B"/>
    <w:rsid w:val="009D2273"/>
    <w:rsid w:val="009D6A66"/>
    <w:rsid w:val="009E0D8B"/>
    <w:rsid w:val="009E1FE1"/>
    <w:rsid w:val="009E5196"/>
    <w:rsid w:val="009E5581"/>
    <w:rsid w:val="009F2B94"/>
    <w:rsid w:val="00A02886"/>
    <w:rsid w:val="00A04AE0"/>
    <w:rsid w:val="00A059DE"/>
    <w:rsid w:val="00A13D77"/>
    <w:rsid w:val="00A21D2D"/>
    <w:rsid w:val="00A24724"/>
    <w:rsid w:val="00A35F32"/>
    <w:rsid w:val="00A4690F"/>
    <w:rsid w:val="00A5178C"/>
    <w:rsid w:val="00A52D14"/>
    <w:rsid w:val="00A56AC7"/>
    <w:rsid w:val="00A570CA"/>
    <w:rsid w:val="00AC47D0"/>
    <w:rsid w:val="00AC4D2A"/>
    <w:rsid w:val="00AD1EBC"/>
    <w:rsid w:val="00AD31CB"/>
    <w:rsid w:val="00AD440B"/>
    <w:rsid w:val="00AE3E23"/>
    <w:rsid w:val="00AE4A52"/>
    <w:rsid w:val="00AE572C"/>
    <w:rsid w:val="00AF60AB"/>
    <w:rsid w:val="00AF635C"/>
    <w:rsid w:val="00AF7C6C"/>
    <w:rsid w:val="00B027E8"/>
    <w:rsid w:val="00B30E3A"/>
    <w:rsid w:val="00B33404"/>
    <w:rsid w:val="00B33902"/>
    <w:rsid w:val="00B3406D"/>
    <w:rsid w:val="00B3666D"/>
    <w:rsid w:val="00B50A6C"/>
    <w:rsid w:val="00B62B16"/>
    <w:rsid w:val="00B63A88"/>
    <w:rsid w:val="00B74096"/>
    <w:rsid w:val="00B8054A"/>
    <w:rsid w:val="00B93E2A"/>
    <w:rsid w:val="00BA263C"/>
    <w:rsid w:val="00BA2B9C"/>
    <w:rsid w:val="00BB07AB"/>
    <w:rsid w:val="00BB4440"/>
    <w:rsid w:val="00BB6240"/>
    <w:rsid w:val="00BB68C4"/>
    <w:rsid w:val="00BB7465"/>
    <w:rsid w:val="00BC3B7C"/>
    <w:rsid w:val="00BD0CA6"/>
    <w:rsid w:val="00BD6099"/>
    <w:rsid w:val="00BE1021"/>
    <w:rsid w:val="00BF3E57"/>
    <w:rsid w:val="00C001F0"/>
    <w:rsid w:val="00C00498"/>
    <w:rsid w:val="00C00666"/>
    <w:rsid w:val="00C0500A"/>
    <w:rsid w:val="00C102B6"/>
    <w:rsid w:val="00C1108C"/>
    <w:rsid w:val="00C16D30"/>
    <w:rsid w:val="00C43218"/>
    <w:rsid w:val="00C4522D"/>
    <w:rsid w:val="00C7326E"/>
    <w:rsid w:val="00C80FC2"/>
    <w:rsid w:val="00C868AF"/>
    <w:rsid w:val="00C87369"/>
    <w:rsid w:val="00C954E5"/>
    <w:rsid w:val="00CA6900"/>
    <w:rsid w:val="00CB283C"/>
    <w:rsid w:val="00CB3DF8"/>
    <w:rsid w:val="00CD233D"/>
    <w:rsid w:val="00CD40DD"/>
    <w:rsid w:val="00CE1D7F"/>
    <w:rsid w:val="00CE3077"/>
    <w:rsid w:val="00CE6AC8"/>
    <w:rsid w:val="00CE7811"/>
    <w:rsid w:val="00CF08E5"/>
    <w:rsid w:val="00CF6446"/>
    <w:rsid w:val="00D07117"/>
    <w:rsid w:val="00D12CB8"/>
    <w:rsid w:val="00D142CE"/>
    <w:rsid w:val="00D215B1"/>
    <w:rsid w:val="00D22A82"/>
    <w:rsid w:val="00D40246"/>
    <w:rsid w:val="00D405D7"/>
    <w:rsid w:val="00D41EA6"/>
    <w:rsid w:val="00D4488B"/>
    <w:rsid w:val="00D45239"/>
    <w:rsid w:val="00D4553D"/>
    <w:rsid w:val="00D45B50"/>
    <w:rsid w:val="00D5132F"/>
    <w:rsid w:val="00D52CA9"/>
    <w:rsid w:val="00D558A1"/>
    <w:rsid w:val="00D601CB"/>
    <w:rsid w:val="00D64117"/>
    <w:rsid w:val="00D658D0"/>
    <w:rsid w:val="00D67876"/>
    <w:rsid w:val="00D71E30"/>
    <w:rsid w:val="00D7626C"/>
    <w:rsid w:val="00D77254"/>
    <w:rsid w:val="00D935AF"/>
    <w:rsid w:val="00D947E3"/>
    <w:rsid w:val="00D96AA1"/>
    <w:rsid w:val="00D96CA8"/>
    <w:rsid w:val="00D979FB"/>
    <w:rsid w:val="00DB6218"/>
    <w:rsid w:val="00DC16D3"/>
    <w:rsid w:val="00DC3D47"/>
    <w:rsid w:val="00DD286C"/>
    <w:rsid w:val="00DD6680"/>
    <w:rsid w:val="00DD688F"/>
    <w:rsid w:val="00DD6D77"/>
    <w:rsid w:val="00DE1F0A"/>
    <w:rsid w:val="00DE2DCA"/>
    <w:rsid w:val="00DE4038"/>
    <w:rsid w:val="00DE4EED"/>
    <w:rsid w:val="00DE6DCB"/>
    <w:rsid w:val="00DE7AE3"/>
    <w:rsid w:val="00DF01E9"/>
    <w:rsid w:val="00E07724"/>
    <w:rsid w:val="00E200B3"/>
    <w:rsid w:val="00E20818"/>
    <w:rsid w:val="00E24486"/>
    <w:rsid w:val="00E245C3"/>
    <w:rsid w:val="00E25C8B"/>
    <w:rsid w:val="00E3390E"/>
    <w:rsid w:val="00E44E97"/>
    <w:rsid w:val="00E52BCD"/>
    <w:rsid w:val="00E53FB8"/>
    <w:rsid w:val="00E6669B"/>
    <w:rsid w:val="00E66835"/>
    <w:rsid w:val="00E70BB6"/>
    <w:rsid w:val="00E71900"/>
    <w:rsid w:val="00EA01CF"/>
    <w:rsid w:val="00EA0C11"/>
    <w:rsid w:val="00EA5BC8"/>
    <w:rsid w:val="00EB50C1"/>
    <w:rsid w:val="00EC27BC"/>
    <w:rsid w:val="00EC486E"/>
    <w:rsid w:val="00EC6861"/>
    <w:rsid w:val="00EE5718"/>
    <w:rsid w:val="00EF2A61"/>
    <w:rsid w:val="00EF3FFA"/>
    <w:rsid w:val="00EF42A5"/>
    <w:rsid w:val="00EF65DD"/>
    <w:rsid w:val="00EF6B60"/>
    <w:rsid w:val="00F04FFB"/>
    <w:rsid w:val="00F07502"/>
    <w:rsid w:val="00F0785E"/>
    <w:rsid w:val="00F14EAB"/>
    <w:rsid w:val="00F22BBD"/>
    <w:rsid w:val="00F359E9"/>
    <w:rsid w:val="00F371A3"/>
    <w:rsid w:val="00F377D1"/>
    <w:rsid w:val="00F5475B"/>
    <w:rsid w:val="00F60FD8"/>
    <w:rsid w:val="00F65F12"/>
    <w:rsid w:val="00F70C07"/>
    <w:rsid w:val="00F83E94"/>
    <w:rsid w:val="00F946CC"/>
    <w:rsid w:val="00F962D1"/>
    <w:rsid w:val="00FA1A70"/>
    <w:rsid w:val="00FA647D"/>
    <w:rsid w:val="00FA7120"/>
    <w:rsid w:val="00FB524D"/>
    <w:rsid w:val="00FC18CB"/>
    <w:rsid w:val="00FC69E2"/>
    <w:rsid w:val="00FD7C09"/>
    <w:rsid w:val="00FE1E26"/>
    <w:rsid w:val="00FE352E"/>
    <w:rsid w:val="00FF098E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2">
      <o:colormru v:ext="edit" colors="#005a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624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841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4C3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7573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573DA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573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73DA"/>
    <w:rPr>
      <w:sz w:val="24"/>
      <w:szCs w:val="24"/>
    </w:rPr>
  </w:style>
  <w:style w:type="paragraph" w:customStyle="1" w:styleId="2909F619802848F09E01365C32F34654">
    <w:name w:val="2909F619802848F09E01365C32F34654"/>
    <w:rsid w:val="007573D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7573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573DA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B3406D"/>
    <w:rPr>
      <w:b/>
      <w:bCs/>
    </w:rPr>
  </w:style>
  <w:style w:type="paragraph" w:styleId="ad">
    <w:name w:val="Normal (Web)"/>
    <w:basedOn w:val="a"/>
    <w:uiPriority w:val="99"/>
    <w:semiHidden/>
    <w:unhideWhenUsed/>
    <w:rsid w:val="00186611"/>
    <w:pPr>
      <w:spacing w:before="100" w:beforeAutospacing="1" w:after="100" w:afterAutospacing="1"/>
    </w:pPr>
  </w:style>
  <w:style w:type="character" w:customStyle="1" w:styleId="bold">
    <w:name w:val="bold"/>
    <w:basedOn w:val="a0"/>
    <w:rsid w:val="001866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624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841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4C3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7573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573DA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573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73DA"/>
    <w:rPr>
      <w:sz w:val="24"/>
      <w:szCs w:val="24"/>
    </w:rPr>
  </w:style>
  <w:style w:type="paragraph" w:customStyle="1" w:styleId="2909F619802848F09E01365C32F34654">
    <w:name w:val="2909F619802848F09E01365C32F34654"/>
    <w:rsid w:val="007573D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7573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573DA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B3406D"/>
    <w:rPr>
      <w:b/>
      <w:bCs/>
    </w:rPr>
  </w:style>
  <w:style w:type="paragraph" w:styleId="ad">
    <w:name w:val="Normal (Web)"/>
    <w:basedOn w:val="a"/>
    <w:uiPriority w:val="99"/>
    <w:semiHidden/>
    <w:unhideWhenUsed/>
    <w:rsid w:val="00186611"/>
    <w:pPr>
      <w:spacing w:before="100" w:beforeAutospacing="1" w:after="100" w:afterAutospacing="1"/>
    </w:pPr>
  </w:style>
  <w:style w:type="character" w:customStyle="1" w:styleId="bold">
    <w:name w:val="bold"/>
    <w:basedOn w:val="a0"/>
    <w:rsid w:val="00186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.khrulenko@rokada.org.ua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tender@rokada.org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okada.org.ua/zakupki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Rokada\ROKADA-letter-blank-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ROKADA-letter-blank-NEW</Template>
  <TotalTime>893</TotalTime>
  <Pages>4</Pages>
  <Words>1593</Words>
  <Characters>9084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"ROKADA"</Company>
  <LinksUpToDate>false</LinksUpToDate>
  <CharactersWithSpaces>10656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Privalov</dc:creator>
  <cp:lastModifiedBy>Роман Беляев</cp:lastModifiedBy>
  <cp:revision>331</cp:revision>
  <cp:lastPrinted>2019-01-29T09:51:00Z</cp:lastPrinted>
  <dcterms:created xsi:type="dcterms:W3CDTF">2019-12-05T07:30:00Z</dcterms:created>
  <dcterms:modified xsi:type="dcterms:W3CDTF">2021-12-30T08:49:00Z</dcterms:modified>
</cp:coreProperties>
</file>